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rsidTr="00D74AE1">
        <w:trPr>
          <w:trHeight w:hRule="exact" w:val="2948"/>
        </w:trPr>
        <w:tc>
          <w:tcPr>
            <w:tcW w:w="11185" w:type="dxa"/>
            <w:vAlign w:val="center"/>
          </w:tcPr>
          <w:p w:rsidR="00974E99" w:rsidRPr="00974E99" w:rsidRDefault="00974E99" w:rsidP="009822EC">
            <w:pPr>
              <w:pStyle w:val="Documenttype"/>
            </w:pPr>
            <w:r w:rsidRPr="00974E99">
              <w:t>I</w:t>
            </w:r>
            <w:bookmarkStart w:id="0" w:name="_Ref446317644"/>
            <w:bookmarkEnd w:id="0"/>
            <w:r w:rsidRPr="00974E99">
              <w:t xml:space="preserve">ALA </w:t>
            </w:r>
            <w:r w:rsidR="009822EC">
              <w:t xml:space="preserve">(Draft) </w:t>
            </w:r>
            <w:r w:rsidR="0093492E">
              <w:t>G</w:t>
            </w:r>
            <w:r w:rsidR="00722236">
              <w:t>uideline</w:t>
            </w:r>
          </w:p>
        </w:tc>
      </w:tr>
    </w:tbl>
    <w:p w:rsidR="008972C3" w:rsidRDefault="008972C3" w:rsidP="003274DB"/>
    <w:p w:rsidR="00D74AE1" w:rsidRDefault="00D74AE1" w:rsidP="003274DB"/>
    <w:p w:rsidR="0093492E" w:rsidRDefault="009822EC" w:rsidP="0026038D">
      <w:pPr>
        <w:pStyle w:val="Documentnumber"/>
      </w:pPr>
      <w:del w:id="1" w:author="Talja Sari" w:date="2017-03-21T11:30:00Z">
        <w:r w:rsidDel="00F13A10">
          <w:delText xml:space="preserve">mEASURES </w:delText>
        </w:r>
      </w:del>
      <w:ins w:id="2" w:author="Talja Sari" w:date="2017-03-21T11:31:00Z">
        <w:r w:rsidR="00F13A10">
          <w:t xml:space="preserve">GUIDELINES </w:t>
        </w:r>
      </w:ins>
      <w:ins w:id="3" w:author="Talja Sari" w:date="2017-03-21T11:27:00Z">
        <w:r w:rsidR="00F13A10">
          <w:t xml:space="preserve">for setting objectives for a vts and achieving them </w:t>
        </w:r>
      </w:ins>
      <w:del w:id="4" w:author="Talja Sari" w:date="2017-03-21T11:27:00Z">
        <w:r w:rsidDel="00F13A10">
          <w:delText>TO EVALUATE THE EFFECTIVENESS OF VTS</w:delText>
        </w:r>
      </w:del>
    </w:p>
    <w:p w:rsidR="0026038D" w:rsidRDefault="0026038D" w:rsidP="003274DB"/>
    <w:p w:rsidR="00CF49CC" w:rsidRDefault="00CF49CC"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734BC6" w:rsidRDefault="00734BC6"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4E0BBB">
      <w:pPr>
        <w:pStyle w:val="Editionnumber"/>
      </w:pPr>
      <w:r>
        <w:t>Edition 1.0</w:t>
      </w:r>
    </w:p>
    <w:p w:rsidR="004E0BBB" w:rsidRDefault="00600C2B" w:rsidP="004E0BBB">
      <w:pPr>
        <w:pStyle w:val="Documentdate"/>
      </w:pPr>
      <w:r>
        <w:t xml:space="preserve">Document </w:t>
      </w:r>
      <w:r w:rsidR="009822EC">
        <w:t>August 2016</w:t>
      </w:r>
    </w:p>
    <w:p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rsidTr="005E4659">
        <w:tc>
          <w:tcPr>
            <w:tcW w:w="1908" w:type="dxa"/>
          </w:tcPr>
          <w:p w:rsidR="00914E26" w:rsidRPr="00460028" w:rsidRDefault="00914E26" w:rsidP="00414698">
            <w:pPr>
              <w:pStyle w:val="Tableheading"/>
            </w:pPr>
            <w:r w:rsidRPr="00460028">
              <w:t>Date</w:t>
            </w:r>
          </w:p>
        </w:tc>
        <w:tc>
          <w:tcPr>
            <w:tcW w:w="3576" w:type="dxa"/>
          </w:tcPr>
          <w:p w:rsidR="00914E26" w:rsidRPr="00460028" w:rsidRDefault="00914E26" w:rsidP="00414698">
            <w:pPr>
              <w:pStyle w:val="Tableheading"/>
            </w:pPr>
            <w:r w:rsidRPr="00460028">
              <w:t>Page / Section Revised</w:t>
            </w:r>
          </w:p>
        </w:tc>
        <w:tc>
          <w:tcPr>
            <w:tcW w:w="5001" w:type="dxa"/>
          </w:tcPr>
          <w:p w:rsidR="00914E26" w:rsidRPr="00460028" w:rsidRDefault="00914E26" w:rsidP="00414698">
            <w:pPr>
              <w:pStyle w:val="Tableheading"/>
            </w:pPr>
            <w:r w:rsidRPr="00460028">
              <w:t>Requirement for Revision</w:t>
            </w:r>
          </w:p>
        </w:tc>
      </w:tr>
      <w:tr w:rsidR="005E4659" w:rsidRPr="00460028" w:rsidTr="005E4659">
        <w:trPr>
          <w:trHeight w:val="851"/>
        </w:trPr>
        <w:tc>
          <w:tcPr>
            <w:tcW w:w="1908" w:type="dxa"/>
            <w:vAlign w:val="center"/>
          </w:tcPr>
          <w:p w:rsidR="00914E26" w:rsidRPr="00C27E08" w:rsidRDefault="006218E8" w:rsidP="00914E26">
            <w:pPr>
              <w:pStyle w:val="Tabletext"/>
            </w:pPr>
            <w:r>
              <w:t>month/year approved by Council</w:t>
            </w:r>
          </w:p>
        </w:tc>
        <w:tc>
          <w:tcPr>
            <w:tcW w:w="3576" w:type="dxa"/>
            <w:vAlign w:val="center"/>
          </w:tcPr>
          <w:p w:rsidR="00914E26" w:rsidRPr="00C27E08" w:rsidRDefault="006218E8" w:rsidP="00914E26">
            <w:pPr>
              <w:pStyle w:val="Tabletext"/>
            </w:pPr>
            <w:proofErr w:type="spellStart"/>
            <w:r>
              <w:t>aaaaa</w:t>
            </w:r>
            <w:proofErr w:type="spellEnd"/>
          </w:p>
        </w:tc>
        <w:tc>
          <w:tcPr>
            <w:tcW w:w="5001" w:type="dxa"/>
            <w:vAlign w:val="center"/>
          </w:tcPr>
          <w:p w:rsidR="00914E26" w:rsidRPr="00460028" w:rsidRDefault="006218E8" w:rsidP="00914E26">
            <w:pPr>
              <w:pStyle w:val="Tabletext"/>
            </w:pPr>
            <w:proofErr w:type="spellStart"/>
            <w:r>
              <w:t>aaaaaa</w:t>
            </w:r>
            <w:proofErr w:type="spellEnd"/>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bl>
    <w:p w:rsidR="00914E26" w:rsidRDefault="00914E26" w:rsidP="00D74AE1"/>
    <w:p w:rsidR="005E4659" w:rsidRDefault="005E4659" w:rsidP="00914E26">
      <w:pPr>
        <w:spacing w:after="200" w:line="276" w:lineRule="auto"/>
        <w:sectPr w:rsidR="005E4659"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rsidR="00CC7E18" w:rsidRDefault="00584C57">
      <w:pPr>
        <w:pStyle w:val="TOC1"/>
        <w:rPr>
          <w:ins w:id="10" w:author="Talja Sari" w:date="2017-03-21T17:51:00Z"/>
          <w:rFonts w:eastAsiaTheme="minorEastAsia"/>
          <w:b w:val="0"/>
          <w:color w:val="auto"/>
          <w:lang w:eastAsia="en-GB"/>
        </w:rPr>
      </w:pPr>
      <w:r>
        <w:rPr>
          <w:rFonts w:eastAsia="Times New Roman" w:cs="Times New Roman"/>
          <w:b w:val="0"/>
          <w:szCs w:val="20"/>
        </w:rPr>
        <w:lastRenderedPageBreak/>
        <w:fldChar w:fldCharType="begin"/>
      </w:r>
      <w:r w:rsidR="004A4EC4">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11" w:author="Talja Sari" w:date="2017-03-21T17:51:00Z">
        <w:r w:rsidR="00CC7E18" w:rsidRPr="007D6FAB">
          <w:t>1.</w:t>
        </w:r>
        <w:r w:rsidR="00CC7E18">
          <w:rPr>
            <w:rFonts w:eastAsiaTheme="minorEastAsia"/>
            <w:b w:val="0"/>
            <w:color w:val="auto"/>
            <w:lang w:eastAsia="en-GB"/>
          </w:rPr>
          <w:tab/>
        </w:r>
        <w:r w:rsidR="00CC7E18">
          <w:t>INTRODUCTION</w:t>
        </w:r>
        <w:r w:rsidR="00CC7E18">
          <w:tab/>
        </w:r>
        <w:r>
          <w:fldChar w:fldCharType="begin"/>
        </w:r>
        <w:r w:rsidR="00CC7E18">
          <w:instrText xml:space="preserve"> PAGEREF _Toc477882000 \h </w:instrText>
        </w:r>
      </w:ins>
      <w:r>
        <w:fldChar w:fldCharType="separate"/>
      </w:r>
      <w:ins w:id="12" w:author="Talja Sari" w:date="2017-03-21T17:51:00Z">
        <w:r w:rsidR="00CC7E18">
          <w:t>5</w:t>
        </w:r>
        <w:r>
          <w:fldChar w:fldCharType="end"/>
        </w:r>
      </w:ins>
    </w:p>
    <w:p w:rsidR="00CC7E18" w:rsidRDefault="00CC7E18">
      <w:pPr>
        <w:pStyle w:val="TOC2"/>
        <w:rPr>
          <w:ins w:id="13" w:author="Talja Sari" w:date="2017-03-21T17:51:00Z"/>
          <w:rFonts w:eastAsiaTheme="minorEastAsia"/>
          <w:color w:val="auto"/>
          <w:lang w:eastAsia="en-GB"/>
        </w:rPr>
      </w:pPr>
      <w:ins w:id="14" w:author="Talja Sari" w:date="2017-03-21T17:51:00Z">
        <w:r>
          <w:t>1.1</w:t>
        </w:r>
        <w:r>
          <w:rPr>
            <w:rFonts w:eastAsiaTheme="minorEastAsia"/>
            <w:color w:val="auto"/>
            <w:lang w:eastAsia="en-GB"/>
          </w:rPr>
          <w:tab/>
        </w:r>
        <w:r>
          <w:t>International Framework</w:t>
        </w:r>
        <w:r>
          <w:tab/>
        </w:r>
        <w:r w:rsidR="00584C57">
          <w:fldChar w:fldCharType="begin"/>
        </w:r>
        <w:r>
          <w:instrText xml:space="preserve"> PAGEREF _Toc477882001 \h </w:instrText>
        </w:r>
      </w:ins>
      <w:r w:rsidR="00584C57">
        <w:fldChar w:fldCharType="separate"/>
      </w:r>
      <w:ins w:id="15" w:author="Talja Sari" w:date="2017-03-21T17:51:00Z">
        <w:r>
          <w:t>5</w:t>
        </w:r>
        <w:r w:rsidR="00584C57">
          <w:fldChar w:fldCharType="end"/>
        </w:r>
      </w:ins>
    </w:p>
    <w:p w:rsidR="00CC7E18" w:rsidRDefault="00CC7E18">
      <w:pPr>
        <w:pStyle w:val="TOC1"/>
        <w:rPr>
          <w:ins w:id="16" w:author="Talja Sari" w:date="2017-03-21T17:51:00Z"/>
          <w:rFonts w:eastAsiaTheme="minorEastAsia"/>
          <w:b w:val="0"/>
          <w:color w:val="auto"/>
          <w:lang w:eastAsia="en-GB"/>
        </w:rPr>
      </w:pPr>
      <w:ins w:id="17" w:author="Talja Sari" w:date="2017-03-21T17:51:00Z">
        <w:r w:rsidRPr="007D6FAB">
          <w:t>2.</w:t>
        </w:r>
        <w:r>
          <w:rPr>
            <w:rFonts w:eastAsiaTheme="minorEastAsia"/>
            <w:b w:val="0"/>
            <w:color w:val="auto"/>
            <w:lang w:eastAsia="en-GB"/>
          </w:rPr>
          <w:tab/>
        </w:r>
        <w:r>
          <w:t>Overview</w:t>
        </w:r>
        <w:r>
          <w:tab/>
        </w:r>
        <w:r w:rsidR="00584C57">
          <w:fldChar w:fldCharType="begin"/>
        </w:r>
        <w:r>
          <w:instrText xml:space="preserve"> PAGEREF _Toc477882002 \h </w:instrText>
        </w:r>
      </w:ins>
      <w:r w:rsidR="00584C57">
        <w:fldChar w:fldCharType="separate"/>
      </w:r>
      <w:ins w:id="18" w:author="Talja Sari" w:date="2017-03-21T17:51:00Z">
        <w:r>
          <w:t>6</w:t>
        </w:r>
        <w:r w:rsidR="00584C57">
          <w:fldChar w:fldCharType="end"/>
        </w:r>
      </w:ins>
    </w:p>
    <w:p w:rsidR="00CC7E18" w:rsidRDefault="00CC7E18">
      <w:pPr>
        <w:pStyle w:val="TOC1"/>
        <w:rPr>
          <w:ins w:id="19" w:author="Talja Sari" w:date="2017-03-21T17:51:00Z"/>
          <w:rFonts w:eastAsiaTheme="minorEastAsia"/>
          <w:b w:val="0"/>
          <w:color w:val="auto"/>
          <w:lang w:eastAsia="en-GB"/>
        </w:rPr>
      </w:pPr>
      <w:ins w:id="20" w:author="Talja Sari" w:date="2017-03-21T17:51:00Z">
        <w:r w:rsidRPr="007D6FAB">
          <w:t>3.</w:t>
        </w:r>
        <w:r>
          <w:rPr>
            <w:rFonts w:eastAsiaTheme="minorEastAsia"/>
            <w:b w:val="0"/>
            <w:color w:val="auto"/>
            <w:lang w:eastAsia="en-GB"/>
          </w:rPr>
          <w:tab/>
        </w:r>
        <w:r>
          <w:t>AIMS AND OBJECTIVES</w:t>
        </w:r>
        <w:r>
          <w:tab/>
        </w:r>
        <w:r w:rsidR="00584C57">
          <w:fldChar w:fldCharType="begin"/>
        </w:r>
        <w:r>
          <w:instrText xml:space="preserve"> PAGEREF _Toc477882003 \h </w:instrText>
        </w:r>
      </w:ins>
      <w:r w:rsidR="00584C57">
        <w:fldChar w:fldCharType="separate"/>
      </w:r>
      <w:ins w:id="21" w:author="Talja Sari" w:date="2017-03-21T17:51:00Z">
        <w:r>
          <w:t>7</w:t>
        </w:r>
        <w:r w:rsidR="00584C57">
          <w:fldChar w:fldCharType="end"/>
        </w:r>
      </w:ins>
    </w:p>
    <w:p w:rsidR="00CC7E18" w:rsidRDefault="00CC7E18">
      <w:pPr>
        <w:pStyle w:val="TOC1"/>
        <w:rPr>
          <w:ins w:id="22" w:author="Talja Sari" w:date="2017-03-21T17:51:00Z"/>
          <w:rFonts w:eastAsiaTheme="minorEastAsia"/>
          <w:b w:val="0"/>
          <w:color w:val="auto"/>
          <w:lang w:eastAsia="en-GB"/>
        </w:rPr>
      </w:pPr>
      <w:ins w:id="23" w:author="Talja Sari" w:date="2017-03-21T17:51:00Z">
        <w:r w:rsidRPr="007D6FAB">
          <w:t>4.</w:t>
        </w:r>
        <w:r>
          <w:rPr>
            <w:rFonts w:eastAsiaTheme="minorEastAsia"/>
            <w:b w:val="0"/>
            <w:color w:val="auto"/>
            <w:lang w:eastAsia="en-GB"/>
          </w:rPr>
          <w:tab/>
        </w:r>
        <w:r>
          <w:t>Setting Objectives</w:t>
        </w:r>
        <w:r>
          <w:tab/>
        </w:r>
        <w:r w:rsidR="00584C57">
          <w:fldChar w:fldCharType="begin"/>
        </w:r>
        <w:r>
          <w:instrText xml:space="preserve"> PAGEREF _Toc477882004 \h </w:instrText>
        </w:r>
      </w:ins>
      <w:r w:rsidR="00584C57">
        <w:fldChar w:fldCharType="separate"/>
      </w:r>
      <w:ins w:id="24" w:author="Talja Sari" w:date="2017-03-21T17:51:00Z">
        <w:r>
          <w:t>7</w:t>
        </w:r>
        <w:r w:rsidR="00584C57">
          <w:fldChar w:fldCharType="end"/>
        </w:r>
      </w:ins>
    </w:p>
    <w:p w:rsidR="00CC7E18" w:rsidRDefault="00CC7E18">
      <w:pPr>
        <w:pStyle w:val="TOC2"/>
        <w:rPr>
          <w:ins w:id="25" w:author="Talja Sari" w:date="2017-03-21T17:51:00Z"/>
          <w:rFonts w:eastAsiaTheme="minorEastAsia"/>
          <w:color w:val="auto"/>
          <w:lang w:eastAsia="en-GB"/>
        </w:rPr>
      </w:pPr>
      <w:ins w:id="26" w:author="Talja Sari" w:date="2017-03-21T17:51:00Z">
        <w:r>
          <w:t>4.1</w:t>
        </w:r>
        <w:r>
          <w:rPr>
            <w:rFonts w:eastAsiaTheme="minorEastAsia"/>
            <w:color w:val="auto"/>
            <w:lang w:eastAsia="en-GB"/>
          </w:rPr>
          <w:tab/>
        </w:r>
        <w:r>
          <w:t>Introduction</w:t>
        </w:r>
        <w:r>
          <w:tab/>
        </w:r>
        <w:r w:rsidR="00584C57">
          <w:fldChar w:fldCharType="begin"/>
        </w:r>
        <w:r>
          <w:instrText xml:space="preserve"> PAGEREF _Toc477882005 \h </w:instrText>
        </w:r>
      </w:ins>
      <w:r w:rsidR="00584C57">
        <w:fldChar w:fldCharType="separate"/>
      </w:r>
      <w:ins w:id="27" w:author="Talja Sari" w:date="2017-03-21T17:51:00Z">
        <w:r>
          <w:t>7</w:t>
        </w:r>
        <w:r w:rsidR="00584C57">
          <w:fldChar w:fldCharType="end"/>
        </w:r>
      </w:ins>
    </w:p>
    <w:p w:rsidR="00CC7E18" w:rsidRDefault="00CC7E18">
      <w:pPr>
        <w:pStyle w:val="TOC2"/>
        <w:rPr>
          <w:ins w:id="28" w:author="Talja Sari" w:date="2017-03-21T17:51:00Z"/>
          <w:rFonts w:eastAsiaTheme="minorEastAsia"/>
          <w:color w:val="auto"/>
          <w:lang w:eastAsia="en-GB"/>
        </w:rPr>
      </w:pPr>
      <w:ins w:id="29" w:author="Talja Sari" w:date="2017-03-21T17:51:00Z">
        <w:r>
          <w:t>4.2</w:t>
        </w:r>
        <w:r>
          <w:rPr>
            <w:rFonts w:eastAsiaTheme="minorEastAsia"/>
            <w:color w:val="auto"/>
            <w:lang w:eastAsia="en-GB"/>
          </w:rPr>
          <w:tab/>
        </w:r>
        <w:r>
          <w:t>What is a VTS Objective?</w:t>
        </w:r>
        <w:r>
          <w:tab/>
        </w:r>
        <w:r w:rsidR="00584C57">
          <w:fldChar w:fldCharType="begin"/>
        </w:r>
        <w:r>
          <w:instrText xml:space="preserve"> PAGEREF _Toc477882006 \h </w:instrText>
        </w:r>
      </w:ins>
      <w:r w:rsidR="00584C57">
        <w:fldChar w:fldCharType="separate"/>
      </w:r>
      <w:ins w:id="30" w:author="Talja Sari" w:date="2017-03-21T17:51:00Z">
        <w:r>
          <w:t>7</w:t>
        </w:r>
        <w:r w:rsidR="00584C57">
          <w:fldChar w:fldCharType="end"/>
        </w:r>
      </w:ins>
    </w:p>
    <w:p w:rsidR="00CC7E18" w:rsidRDefault="00CC7E18">
      <w:pPr>
        <w:pStyle w:val="TOC2"/>
        <w:rPr>
          <w:ins w:id="31" w:author="Talja Sari" w:date="2017-03-21T17:51:00Z"/>
          <w:rFonts w:eastAsiaTheme="minorEastAsia"/>
          <w:color w:val="auto"/>
          <w:lang w:eastAsia="en-GB"/>
        </w:rPr>
      </w:pPr>
      <w:ins w:id="32" w:author="Talja Sari" w:date="2017-03-21T17:51:00Z">
        <w:r>
          <w:t>4.3</w:t>
        </w:r>
        <w:r>
          <w:rPr>
            <w:rFonts w:eastAsiaTheme="minorEastAsia"/>
            <w:color w:val="auto"/>
            <w:lang w:eastAsia="en-GB"/>
          </w:rPr>
          <w:tab/>
        </w:r>
        <w:r>
          <w:t>Principles of VTS</w:t>
        </w:r>
        <w:r>
          <w:tab/>
        </w:r>
        <w:r w:rsidR="00584C57">
          <w:fldChar w:fldCharType="begin"/>
        </w:r>
        <w:r>
          <w:instrText xml:space="preserve"> PAGEREF _Toc477882007 \h </w:instrText>
        </w:r>
      </w:ins>
      <w:r w:rsidR="00584C57">
        <w:fldChar w:fldCharType="separate"/>
      </w:r>
      <w:ins w:id="33" w:author="Talja Sari" w:date="2017-03-21T17:51:00Z">
        <w:r>
          <w:t>8</w:t>
        </w:r>
        <w:r w:rsidR="00584C57">
          <w:fldChar w:fldCharType="end"/>
        </w:r>
      </w:ins>
    </w:p>
    <w:p w:rsidR="00CC7E18" w:rsidRDefault="00CC7E18">
      <w:pPr>
        <w:pStyle w:val="TOC2"/>
        <w:rPr>
          <w:ins w:id="34" w:author="Talja Sari" w:date="2017-03-21T17:51:00Z"/>
          <w:rFonts w:eastAsiaTheme="minorEastAsia"/>
          <w:color w:val="auto"/>
          <w:lang w:eastAsia="en-GB"/>
        </w:rPr>
      </w:pPr>
      <w:ins w:id="35" w:author="Talja Sari" w:date="2017-03-21T17:51:00Z">
        <w:r>
          <w:t>4.4</w:t>
        </w:r>
        <w:r>
          <w:rPr>
            <w:rFonts w:eastAsiaTheme="minorEastAsia"/>
            <w:color w:val="auto"/>
            <w:lang w:eastAsia="en-GB"/>
          </w:rPr>
          <w:tab/>
        </w:r>
        <w:r>
          <w:t>The purpose/reason for VTS</w:t>
        </w:r>
        <w:r>
          <w:tab/>
        </w:r>
        <w:r w:rsidR="00584C57">
          <w:fldChar w:fldCharType="begin"/>
        </w:r>
        <w:r>
          <w:instrText xml:space="preserve"> PAGEREF _Toc477882008 \h </w:instrText>
        </w:r>
      </w:ins>
      <w:r w:rsidR="00584C57">
        <w:fldChar w:fldCharType="separate"/>
      </w:r>
      <w:ins w:id="36" w:author="Talja Sari" w:date="2017-03-21T17:51:00Z">
        <w:r>
          <w:t>8</w:t>
        </w:r>
        <w:r w:rsidR="00584C57">
          <w:fldChar w:fldCharType="end"/>
        </w:r>
      </w:ins>
    </w:p>
    <w:p w:rsidR="00CC7E18" w:rsidRDefault="00CC7E18">
      <w:pPr>
        <w:pStyle w:val="TOC2"/>
        <w:rPr>
          <w:ins w:id="37" w:author="Talja Sari" w:date="2017-03-21T17:51:00Z"/>
          <w:rFonts w:eastAsiaTheme="minorEastAsia"/>
          <w:color w:val="auto"/>
          <w:lang w:eastAsia="en-GB"/>
        </w:rPr>
      </w:pPr>
      <w:ins w:id="38" w:author="Talja Sari" w:date="2017-03-21T17:51:00Z">
        <w:r>
          <w:t>4.5</w:t>
        </w:r>
        <w:r>
          <w:rPr>
            <w:rFonts w:eastAsiaTheme="minorEastAsia"/>
            <w:color w:val="auto"/>
            <w:lang w:eastAsia="en-GB"/>
          </w:rPr>
          <w:tab/>
        </w:r>
        <w:r>
          <w:t>Operational considerations</w:t>
        </w:r>
        <w:r>
          <w:tab/>
        </w:r>
        <w:r w:rsidR="00584C57">
          <w:fldChar w:fldCharType="begin"/>
        </w:r>
        <w:r>
          <w:instrText xml:space="preserve"> PAGEREF _Toc477882009 \h </w:instrText>
        </w:r>
      </w:ins>
      <w:r w:rsidR="00584C57">
        <w:fldChar w:fldCharType="separate"/>
      </w:r>
      <w:ins w:id="39" w:author="Talja Sari" w:date="2017-03-21T17:51:00Z">
        <w:r>
          <w:t>8</w:t>
        </w:r>
        <w:r w:rsidR="00584C57">
          <w:fldChar w:fldCharType="end"/>
        </w:r>
      </w:ins>
    </w:p>
    <w:p w:rsidR="00CC7E18" w:rsidRDefault="00CC7E18">
      <w:pPr>
        <w:pStyle w:val="TOC2"/>
        <w:rPr>
          <w:ins w:id="40" w:author="Talja Sari" w:date="2017-03-21T17:51:00Z"/>
          <w:rFonts w:eastAsiaTheme="minorEastAsia"/>
          <w:color w:val="auto"/>
          <w:lang w:eastAsia="en-GB"/>
        </w:rPr>
      </w:pPr>
      <w:ins w:id="41" w:author="Talja Sari" w:date="2017-03-21T17:51:00Z">
        <w:r>
          <w:t>4.6</w:t>
        </w:r>
        <w:r>
          <w:rPr>
            <w:rFonts w:eastAsiaTheme="minorEastAsia"/>
            <w:color w:val="auto"/>
            <w:lang w:eastAsia="en-GB"/>
          </w:rPr>
          <w:tab/>
        </w:r>
        <w:r>
          <w:t>The compelling need for establishing the VTS</w:t>
        </w:r>
        <w:r>
          <w:tab/>
        </w:r>
        <w:r w:rsidR="00584C57">
          <w:fldChar w:fldCharType="begin"/>
        </w:r>
        <w:r>
          <w:instrText xml:space="preserve"> PAGEREF _Toc477882010 \h </w:instrText>
        </w:r>
      </w:ins>
      <w:r w:rsidR="00584C57">
        <w:fldChar w:fldCharType="separate"/>
      </w:r>
      <w:ins w:id="42" w:author="Talja Sari" w:date="2017-03-21T17:51:00Z">
        <w:r>
          <w:t>9</w:t>
        </w:r>
        <w:r w:rsidR="00584C57">
          <w:fldChar w:fldCharType="end"/>
        </w:r>
      </w:ins>
    </w:p>
    <w:p w:rsidR="00CC7E18" w:rsidRDefault="00CC7E18">
      <w:pPr>
        <w:pStyle w:val="TOC1"/>
        <w:rPr>
          <w:ins w:id="43" w:author="Talja Sari" w:date="2017-03-21T17:51:00Z"/>
          <w:rFonts w:eastAsiaTheme="minorEastAsia"/>
          <w:b w:val="0"/>
          <w:color w:val="auto"/>
          <w:lang w:eastAsia="en-GB"/>
        </w:rPr>
      </w:pPr>
      <w:ins w:id="44" w:author="Talja Sari" w:date="2017-03-21T17:51:00Z">
        <w:r w:rsidRPr="007D6FAB">
          <w:t>5.</w:t>
        </w:r>
        <w:r>
          <w:rPr>
            <w:rFonts w:eastAsiaTheme="minorEastAsia"/>
            <w:b w:val="0"/>
            <w:color w:val="auto"/>
            <w:lang w:eastAsia="en-GB"/>
          </w:rPr>
          <w:tab/>
        </w:r>
        <w:r>
          <w:t>setting GUIDELINES to ACHIEVE OBJECTIVES</w:t>
        </w:r>
        <w:r>
          <w:tab/>
        </w:r>
        <w:r w:rsidR="00584C57">
          <w:fldChar w:fldCharType="begin"/>
        </w:r>
        <w:r>
          <w:instrText xml:space="preserve"> PAGEREF _Toc477882011 \h </w:instrText>
        </w:r>
      </w:ins>
      <w:r w:rsidR="00584C57">
        <w:fldChar w:fldCharType="separate"/>
      </w:r>
      <w:ins w:id="45" w:author="Talja Sari" w:date="2017-03-21T17:51:00Z">
        <w:r>
          <w:t>9</w:t>
        </w:r>
        <w:r w:rsidR="00584C57">
          <w:fldChar w:fldCharType="end"/>
        </w:r>
      </w:ins>
    </w:p>
    <w:p w:rsidR="00CC7E18" w:rsidRDefault="00CC7E18">
      <w:pPr>
        <w:pStyle w:val="TOC2"/>
        <w:rPr>
          <w:ins w:id="46" w:author="Talja Sari" w:date="2017-03-21T17:51:00Z"/>
          <w:rFonts w:eastAsiaTheme="minorEastAsia"/>
          <w:color w:val="auto"/>
          <w:lang w:eastAsia="en-GB"/>
        </w:rPr>
      </w:pPr>
      <w:ins w:id="47" w:author="Talja Sari" w:date="2017-03-21T17:51:00Z">
        <w:r>
          <w:t>5.1</w:t>
        </w:r>
        <w:r>
          <w:rPr>
            <w:rFonts w:eastAsiaTheme="minorEastAsia"/>
            <w:color w:val="auto"/>
            <w:lang w:eastAsia="en-GB"/>
          </w:rPr>
          <w:tab/>
        </w:r>
        <w:r>
          <w:t>Measuring the achievment of the objectives</w:t>
        </w:r>
        <w:r>
          <w:tab/>
        </w:r>
        <w:r w:rsidR="00584C57">
          <w:fldChar w:fldCharType="begin"/>
        </w:r>
        <w:r>
          <w:instrText xml:space="preserve"> PAGEREF _Toc477882012 \h </w:instrText>
        </w:r>
      </w:ins>
      <w:r w:rsidR="00584C57">
        <w:fldChar w:fldCharType="separate"/>
      </w:r>
      <w:ins w:id="48" w:author="Talja Sari" w:date="2017-03-21T17:51:00Z">
        <w:r>
          <w:t>9</w:t>
        </w:r>
        <w:r w:rsidR="00584C57">
          <w:fldChar w:fldCharType="end"/>
        </w:r>
      </w:ins>
    </w:p>
    <w:p w:rsidR="00CC7E18" w:rsidRDefault="00CC7E18">
      <w:pPr>
        <w:pStyle w:val="TOC2"/>
        <w:rPr>
          <w:ins w:id="49" w:author="Talja Sari" w:date="2017-03-21T17:51:00Z"/>
          <w:rFonts w:eastAsiaTheme="minorEastAsia"/>
          <w:color w:val="auto"/>
          <w:lang w:eastAsia="en-GB"/>
        </w:rPr>
      </w:pPr>
      <w:ins w:id="50" w:author="Talja Sari" w:date="2017-03-21T17:51:00Z">
        <w:r>
          <w:t>5.2</w:t>
        </w:r>
        <w:r>
          <w:rPr>
            <w:rFonts w:eastAsiaTheme="minorEastAsia"/>
            <w:color w:val="auto"/>
            <w:lang w:eastAsia="en-GB"/>
          </w:rPr>
          <w:tab/>
        </w:r>
        <w:r>
          <w:t>Defining performance measures</w:t>
        </w:r>
        <w:r>
          <w:tab/>
        </w:r>
        <w:r w:rsidR="00584C57">
          <w:fldChar w:fldCharType="begin"/>
        </w:r>
        <w:r>
          <w:instrText xml:space="preserve"> PAGEREF _Toc477882013 \h </w:instrText>
        </w:r>
      </w:ins>
      <w:r w:rsidR="00584C57">
        <w:fldChar w:fldCharType="separate"/>
      </w:r>
      <w:ins w:id="51" w:author="Talja Sari" w:date="2017-03-21T17:51:00Z">
        <w:r>
          <w:t>9</w:t>
        </w:r>
        <w:r w:rsidR="00584C57">
          <w:fldChar w:fldCharType="end"/>
        </w:r>
      </w:ins>
    </w:p>
    <w:p w:rsidR="00CC7E18" w:rsidRDefault="00CC7E18">
      <w:pPr>
        <w:pStyle w:val="TOC2"/>
        <w:rPr>
          <w:ins w:id="52" w:author="Talja Sari" w:date="2017-03-21T17:51:00Z"/>
          <w:rFonts w:eastAsiaTheme="minorEastAsia"/>
          <w:color w:val="auto"/>
          <w:lang w:eastAsia="en-GB"/>
        </w:rPr>
      </w:pPr>
      <w:ins w:id="53" w:author="Talja Sari" w:date="2017-03-21T17:51:00Z">
        <w:r>
          <w:t>5.3</w:t>
        </w:r>
        <w:r>
          <w:rPr>
            <w:rFonts w:eastAsiaTheme="minorEastAsia"/>
            <w:color w:val="auto"/>
            <w:lang w:eastAsia="en-GB"/>
          </w:rPr>
          <w:tab/>
        </w:r>
        <w:r>
          <w:t>Risk Assessments</w:t>
        </w:r>
        <w:r>
          <w:tab/>
        </w:r>
        <w:r w:rsidR="00584C57">
          <w:fldChar w:fldCharType="begin"/>
        </w:r>
        <w:r>
          <w:instrText xml:space="preserve"> PAGEREF _Toc477882014 \h </w:instrText>
        </w:r>
      </w:ins>
      <w:r w:rsidR="00584C57">
        <w:fldChar w:fldCharType="separate"/>
      </w:r>
      <w:ins w:id="54" w:author="Talja Sari" w:date="2017-03-21T17:51:00Z">
        <w:r>
          <w:t>10</w:t>
        </w:r>
        <w:r w:rsidR="00584C57">
          <w:fldChar w:fldCharType="end"/>
        </w:r>
      </w:ins>
    </w:p>
    <w:p w:rsidR="00CC7E18" w:rsidRDefault="00CC7E18">
      <w:pPr>
        <w:pStyle w:val="TOC1"/>
        <w:rPr>
          <w:ins w:id="55" w:author="Talja Sari" w:date="2017-03-21T17:51:00Z"/>
          <w:rFonts w:eastAsiaTheme="minorEastAsia"/>
          <w:b w:val="0"/>
          <w:color w:val="auto"/>
          <w:lang w:eastAsia="en-GB"/>
        </w:rPr>
      </w:pPr>
      <w:ins w:id="56" w:author="Talja Sari" w:date="2017-03-21T17:51:00Z">
        <w:r w:rsidRPr="007D6FAB">
          <w:t>6.</w:t>
        </w:r>
        <w:r>
          <w:rPr>
            <w:rFonts w:eastAsiaTheme="minorEastAsia"/>
            <w:b w:val="0"/>
            <w:color w:val="auto"/>
            <w:lang w:eastAsia="en-GB"/>
          </w:rPr>
          <w:tab/>
        </w:r>
        <w:r>
          <w:t>REVIEW</w:t>
        </w:r>
        <w:r>
          <w:tab/>
        </w:r>
        <w:r w:rsidR="00584C57">
          <w:fldChar w:fldCharType="begin"/>
        </w:r>
        <w:r>
          <w:instrText xml:space="preserve"> PAGEREF _Toc477882015 \h </w:instrText>
        </w:r>
      </w:ins>
      <w:r w:rsidR="00584C57">
        <w:fldChar w:fldCharType="separate"/>
      </w:r>
      <w:ins w:id="57" w:author="Talja Sari" w:date="2017-03-21T17:51:00Z">
        <w:r>
          <w:t>10</w:t>
        </w:r>
        <w:r w:rsidR="00584C57">
          <w:fldChar w:fldCharType="end"/>
        </w:r>
      </w:ins>
    </w:p>
    <w:p w:rsidR="00CC7E18" w:rsidRDefault="00CC7E18">
      <w:pPr>
        <w:pStyle w:val="TOC1"/>
        <w:rPr>
          <w:ins w:id="58" w:author="Talja Sari" w:date="2017-03-21T17:51:00Z"/>
          <w:rFonts w:eastAsiaTheme="minorEastAsia"/>
          <w:b w:val="0"/>
          <w:color w:val="auto"/>
          <w:lang w:eastAsia="en-GB"/>
        </w:rPr>
      </w:pPr>
      <w:ins w:id="59" w:author="Talja Sari" w:date="2017-03-21T17:51:00Z">
        <w:r w:rsidRPr="007D6FAB">
          <w:t>7.</w:t>
        </w:r>
        <w:r>
          <w:rPr>
            <w:rFonts w:eastAsiaTheme="minorEastAsia"/>
            <w:b w:val="0"/>
            <w:color w:val="auto"/>
            <w:lang w:eastAsia="en-GB"/>
          </w:rPr>
          <w:tab/>
        </w:r>
        <w:r>
          <w:t>tables (annex a)</w:t>
        </w:r>
        <w:r>
          <w:tab/>
        </w:r>
        <w:r w:rsidR="00584C57">
          <w:fldChar w:fldCharType="begin"/>
        </w:r>
        <w:r>
          <w:instrText xml:space="preserve"> PAGEREF _Toc477882016 \h </w:instrText>
        </w:r>
      </w:ins>
      <w:r w:rsidR="00584C57">
        <w:fldChar w:fldCharType="separate"/>
      </w:r>
      <w:ins w:id="60" w:author="Talja Sari" w:date="2017-03-21T17:51:00Z">
        <w:r>
          <w:t>11</w:t>
        </w:r>
        <w:r w:rsidR="00584C57">
          <w:fldChar w:fldCharType="end"/>
        </w:r>
      </w:ins>
    </w:p>
    <w:p w:rsidR="00CC7E18" w:rsidRDefault="00CC7E18">
      <w:pPr>
        <w:pStyle w:val="TOC1"/>
        <w:rPr>
          <w:ins w:id="61" w:author="Talja Sari" w:date="2017-03-21T17:51:00Z"/>
          <w:rFonts w:eastAsiaTheme="minorEastAsia"/>
          <w:b w:val="0"/>
          <w:color w:val="auto"/>
          <w:lang w:eastAsia="en-GB"/>
        </w:rPr>
      </w:pPr>
      <w:ins w:id="62" w:author="Talja Sari" w:date="2017-03-21T17:51:00Z">
        <w:r w:rsidRPr="007D6FAB">
          <w:t>8.</w:t>
        </w:r>
        <w:r>
          <w:rPr>
            <w:rFonts w:eastAsiaTheme="minorEastAsia"/>
            <w:b w:val="0"/>
            <w:color w:val="auto"/>
            <w:lang w:eastAsia="en-GB"/>
          </w:rPr>
          <w:tab/>
        </w:r>
        <w:r>
          <w:t>DEFINITIONS</w:t>
        </w:r>
        <w:r>
          <w:tab/>
        </w:r>
        <w:r w:rsidR="00584C57">
          <w:fldChar w:fldCharType="begin"/>
        </w:r>
        <w:r>
          <w:instrText xml:space="preserve"> PAGEREF _Toc477882017 \h </w:instrText>
        </w:r>
      </w:ins>
      <w:r w:rsidR="00584C57">
        <w:fldChar w:fldCharType="separate"/>
      </w:r>
      <w:ins w:id="63" w:author="Talja Sari" w:date="2017-03-21T17:51:00Z">
        <w:r>
          <w:t>11</w:t>
        </w:r>
        <w:r w:rsidR="00584C57">
          <w:fldChar w:fldCharType="end"/>
        </w:r>
      </w:ins>
    </w:p>
    <w:p w:rsidR="00CC7E18" w:rsidRDefault="00CC7E18">
      <w:pPr>
        <w:pStyle w:val="TOC1"/>
        <w:rPr>
          <w:ins w:id="64" w:author="Talja Sari" w:date="2017-03-21T17:51:00Z"/>
          <w:rFonts w:eastAsiaTheme="minorEastAsia"/>
          <w:b w:val="0"/>
          <w:color w:val="auto"/>
          <w:lang w:eastAsia="en-GB"/>
        </w:rPr>
      </w:pPr>
      <w:ins w:id="65" w:author="Talja Sari" w:date="2017-03-21T17:51:00Z">
        <w:r w:rsidRPr="007D6FAB">
          <w:t>9.</w:t>
        </w:r>
        <w:r>
          <w:rPr>
            <w:rFonts w:eastAsiaTheme="minorEastAsia"/>
            <w:b w:val="0"/>
            <w:color w:val="auto"/>
            <w:lang w:eastAsia="en-GB"/>
          </w:rPr>
          <w:tab/>
        </w:r>
        <w:r>
          <w:t>ACRONYMS</w:t>
        </w:r>
        <w:r>
          <w:tab/>
        </w:r>
        <w:r w:rsidR="00584C57">
          <w:fldChar w:fldCharType="begin"/>
        </w:r>
        <w:r>
          <w:instrText xml:space="preserve"> PAGEREF _Toc477882018 \h </w:instrText>
        </w:r>
      </w:ins>
      <w:r w:rsidR="00584C57">
        <w:fldChar w:fldCharType="separate"/>
      </w:r>
      <w:ins w:id="66" w:author="Talja Sari" w:date="2017-03-21T17:51:00Z">
        <w:r>
          <w:t>11</w:t>
        </w:r>
        <w:r w:rsidR="00584C57">
          <w:fldChar w:fldCharType="end"/>
        </w:r>
      </w:ins>
    </w:p>
    <w:p w:rsidR="00CC7E18" w:rsidRDefault="00CC7E18">
      <w:pPr>
        <w:pStyle w:val="TOC1"/>
        <w:rPr>
          <w:ins w:id="67" w:author="Talja Sari" w:date="2017-03-21T17:51:00Z"/>
          <w:rFonts w:eastAsiaTheme="minorEastAsia"/>
          <w:b w:val="0"/>
          <w:color w:val="auto"/>
          <w:lang w:eastAsia="en-GB"/>
        </w:rPr>
      </w:pPr>
      <w:ins w:id="68" w:author="Talja Sari" w:date="2017-03-21T17:51:00Z">
        <w:r w:rsidRPr="007D6FAB">
          <w:t>10.</w:t>
        </w:r>
        <w:r>
          <w:rPr>
            <w:rFonts w:eastAsiaTheme="minorEastAsia"/>
            <w:b w:val="0"/>
            <w:color w:val="auto"/>
            <w:lang w:eastAsia="en-GB"/>
          </w:rPr>
          <w:tab/>
        </w:r>
        <w:r>
          <w:t>REFERENCES</w:t>
        </w:r>
        <w:r>
          <w:tab/>
        </w:r>
        <w:r w:rsidR="00584C57">
          <w:fldChar w:fldCharType="begin"/>
        </w:r>
        <w:r>
          <w:instrText xml:space="preserve"> PAGEREF _Toc477882019 \h </w:instrText>
        </w:r>
      </w:ins>
      <w:r w:rsidR="00584C57">
        <w:fldChar w:fldCharType="separate"/>
      </w:r>
      <w:ins w:id="69" w:author="Talja Sari" w:date="2017-03-21T17:51:00Z">
        <w:r>
          <w:t>11</w:t>
        </w:r>
        <w:r w:rsidR="00584C57">
          <w:fldChar w:fldCharType="end"/>
        </w:r>
      </w:ins>
    </w:p>
    <w:p w:rsidR="00CC7E18" w:rsidRDefault="00CC7E18">
      <w:pPr>
        <w:pStyle w:val="TOC4"/>
        <w:rPr>
          <w:ins w:id="70" w:author="Talja Sari" w:date="2017-03-21T17:51:00Z"/>
          <w:rFonts w:eastAsiaTheme="minorEastAsia"/>
          <w:b w:val="0"/>
          <w:noProof/>
          <w:color w:val="auto"/>
          <w:lang w:eastAsia="en-GB"/>
        </w:rPr>
      </w:pPr>
      <w:ins w:id="71" w:author="Talja Sari" w:date="2017-03-21T17:51:00Z">
        <w:r w:rsidRPr="007D6FAB">
          <w:rPr>
            <w:noProof/>
            <w:u w:color="407EC9"/>
          </w:rPr>
          <w:t>ANNEX A</w:t>
        </w:r>
        <w:r>
          <w:rPr>
            <w:rFonts w:eastAsiaTheme="minorEastAsia"/>
            <w:b w:val="0"/>
            <w:noProof/>
            <w:color w:val="auto"/>
            <w:lang w:eastAsia="en-GB"/>
          </w:rPr>
          <w:tab/>
        </w:r>
        <w:r w:rsidRPr="007D6FAB">
          <w:rPr>
            <w:noProof/>
          </w:rPr>
          <w:t>Examples  for setting Objectives and achieving them.</w:t>
        </w:r>
        <w:r>
          <w:rPr>
            <w:noProof/>
          </w:rPr>
          <w:tab/>
        </w:r>
        <w:r w:rsidR="00584C57">
          <w:rPr>
            <w:noProof/>
          </w:rPr>
          <w:fldChar w:fldCharType="begin"/>
        </w:r>
        <w:r>
          <w:rPr>
            <w:noProof/>
          </w:rPr>
          <w:instrText xml:space="preserve"> PAGEREF _Toc477882020 \h </w:instrText>
        </w:r>
      </w:ins>
      <w:r w:rsidR="00584C57">
        <w:rPr>
          <w:noProof/>
        </w:rPr>
      </w:r>
      <w:r w:rsidR="00584C57">
        <w:rPr>
          <w:noProof/>
        </w:rPr>
        <w:fldChar w:fldCharType="separate"/>
      </w:r>
      <w:ins w:id="72" w:author="Talja Sari" w:date="2017-03-21T17:51:00Z">
        <w:r>
          <w:rPr>
            <w:noProof/>
          </w:rPr>
          <w:t>12</w:t>
        </w:r>
        <w:r w:rsidR="00584C57">
          <w:rPr>
            <w:noProof/>
          </w:rPr>
          <w:fldChar w:fldCharType="end"/>
        </w:r>
      </w:ins>
    </w:p>
    <w:p w:rsidR="00FF28C7" w:rsidDel="00CC7E18" w:rsidRDefault="00FF28C7">
      <w:pPr>
        <w:pStyle w:val="TOC1"/>
        <w:rPr>
          <w:del w:id="73" w:author="Talja Sari" w:date="2017-03-21T17:51:00Z"/>
          <w:rFonts w:eastAsiaTheme="minorEastAsia"/>
          <w:b w:val="0"/>
          <w:color w:val="auto"/>
          <w:lang w:val="en-CA" w:eastAsia="en-CA"/>
        </w:rPr>
      </w:pPr>
      <w:del w:id="74" w:author="Talja Sari" w:date="2017-03-21T17:51:00Z">
        <w:r w:rsidRPr="00473E99" w:rsidDel="00CC7E18">
          <w:delText>1.</w:delText>
        </w:r>
        <w:r w:rsidDel="00CC7E18">
          <w:rPr>
            <w:rFonts w:eastAsiaTheme="minorEastAsia"/>
            <w:b w:val="0"/>
            <w:color w:val="auto"/>
            <w:lang w:val="en-CA" w:eastAsia="en-CA"/>
          </w:rPr>
          <w:tab/>
        </w:r>
        <w:r w:rsidDel="00CC7E18">
          <w:delText>INTRODUCTION</w:delText>
        </w:r>
        <w:r w:rsidDel="00CC7E18">
          <w:tab/>
        </w:r>
      </w:del>
      <w:del w:id="75" w:author="Talja Sari" w:date="2017-03-21T16:03:00Z">
        <w:r w:rsidDel="00151A8B">
          <w:delText>4</w:delText>
        </w:r>
      </w:del>
    </w:p>
    <w:p w:rsidR="00FF28C7" w:rsidDel="00CC7E18" w:rsidRDefault="00FF28C7">
      <w:pPr>
        <w:pStyle w:val="TOC2"/>
        <w:rPr>
          <w:del w:id="76" w:author="Talja Sari" w:date="2017-03-21T17:51:00Z"/>
          <w:rFonts w:eastAsiaTheme="minorEastAsia"/>
          <w:color w:val="auto"/>
          <w:lang w:val="en-CA" w:eastAsia="en-CA"/>
        </w:rPr>
      </w:pPr>
      <w:del w:id="77" w:author="Talja Sari" w:date="2017-03-21T17:51:00Z">
        <w:r w:rsidDel="00CC7E18">
          <w:delText>1.1</w:delText>
        </w:r>
        <w:r w:rsidDel="00CC7E18">
          <w:rPr>
            <w:rFonts w:eastAsiaTheme="minorEastAsia"/>
            <w:color w:val="auto"/>
            <w:lang w:val="en-CA" w:eastAsia="en-CA"/>
          </w:rPr>
          <w:tab/>
        </w:r>
        <w:r w:rsidDel="00CC7E18">
          <w:delText>International Framework</w:delText>
        </w:r>
        <w:r w:rsidDel="00CC7E18">
          <w:tab/>
        </w:r>
      </w:del>
      <w:del w:id="78" w:author="Talja Sari" w:date="2017-03-21T16:03:00Z">
        <w:r w:rsidDel="00151A8B">
          <w:delText>4</w:delText>
        </w:r>
      </w:del>
    </w:p>
    <w:p w:rsidR="00FF28C7" w:rsidDel="00CC7E18" w:rsidRDefault="00FF28C7">
      <w:pPr>
        <w:pStyle w:val="TOC1"/>
        <w:rPr>
          <w:del w:id="79" w:author="Talja Sari" w:date="2017-03-21T17:51:00Z"/>
          <w:rFonts w:eastAsiaTheme="minorEastAsia"/>
          <w:b w:val="0"/>
          <w:color w:val="auto"/>
          <w:lang w:val="en-CA" w:eastAsia="en-CA"/>
        </w:rPr>
      </w:pPr>
      <w:del w:id="80" w:author="Talja Sari" w:date="2017-03-21T17:51:00Z">
        <w:r w:rsidRPr="00473E99" w:rsidDel="00CC7E18">
          <w:delText>2.</w:delText>
        </w:r>
        <w:r w:rsidDel="00CC7E18">
          <w:rPr>
            <w:rFonts w:eastAsiaTheme="minorEastAsia"/>
            <w:b w:val="0"/>
            <w:color w:val="auto"/>
            <w:lang w:val="en-CA" w:eastAsia="en-CA"/>
          </w:rPr>
          <w:tab/>
        </w:r>
        <w:r w:rsidDel="00CC7E18">
          <w:delText>Overview</w:delText>
        </w:r>
        <w:r w:rsidDel="00CC7E18">
          <w:tab/>
        </w:r>
      </w:del>
      <w:del w:id="81" w:author="Talja Sari" w:date="2017-03-21T16:03:00Z">
        <w:r w:rsidDel="00151A8B">
          <w:delText>5</w:delText>
        </w:r>
      </w:del>
    </w:p>
    <w:p w:rsidR="00FF28C7" w:rsidDel="00CC7E18" w:rsidRDefault="00FF28C7">
      <w:pPr>
        <w:pStyle w:val="TOC1"/>
        <w:rPr>
          <w:del w:id="82" w:author="Talja Sari" w:date="2017-03-21T17:51:00Z"/>
          <w:rFonts w:eastAsiaTheme="minorEastAsia"/>
          <w:b w:val="0"/>
          <w:color w:val="auto"/>
          <w:lang w:val="en-CA" w:eastAsia="en-CA"/>
        </w:rPr>
      </w:pPr>
      <w:del w:id="83" w:author="Talja Sari" w:date="2017-03-21T17:51:00Z">
        <w:r w:rsidRPr="00473E99" w:rsidDel="00CC7E18">
          <w:delText>3.</w:delText>
        </w:r>
        <w:r w:rsidDel="00CC7E18">
          <w:rPr>
            <w:rFonts w:eastAsiaTheme="minorEastAsia"/>
            <w:b w:val="0"/>
            <w:color w:val="auto"/>
            <w:lang w:val="en-CA" w:eastAsia="en-CA"/>
          </w:rPr>
          <w:tab/>
        </w:r>
        <w:r w:rsidDel="00CC7E18">
          <w:delText>AIMS AND OBJECTIVES</w:delText>
        </w:r>
        <w:r w:rsidDel="00CC7E18">
          <w:tab/>
        </w:r>
      </w:del>
      <w:del w:id="84" w:author="Talja Sari" w:date="2017-03-21T16:03:00Z">
        <w:r w:rsidDel="00151A8B">
          <w:delText>6</w:delText>
        </w:r>
      </w:del>
    </w:p>
    <w:p w:rsidR="00FF28C7" w:rsidDel="00CC7E18" w:rsidRDefault="00FF28C7">
      <w:pPr>
        <w:pStyle w:val="TOC1"/>
        <w:rPr>
          <w:del w:id="85" w:author="Talja Sari" w:date="2017-03-21T17:51:00Z"/>
          <w:rFonts w:eastAsiaTheme="minorEastAsia"/>
          <w:b w:val="0"/>
          <w:color w:val="auto"/>
          <w:lang w:val="en-CA" w:eastAsia="en-CA"/>
        </w:rPr>
      </w:pPr>
      <w:del w:id="86" w:author="Talja Sari" w:date="2017-03-21T17:51:00Z">
        <w:r w:rsidRPr="00473E99" w:rsidDel="00CC7E18">
          <w:delText>4.</w:delText>
        </w:r>
        <w:r w:rsidDel="00CC7E18">
          <w:rPr>
            <w:rFonts w:eastAsiaTheme="minorEastAsia"/>
            <w:b w:val="0"/>
            <w:color w:val="auto"/>
            <w:lang w:val="en-CA" w:eastAsia="en-CA"/>
          </w:rPr>
          <w:tab/>
        </w:r>
        <w:r w:rsidDel="00CC7E18">
          <w:delText>Setting Objectives</w:delText>
        </w:r>
        <w:r w:rsidDel="00CC7E18">
          <w:tab/>
        </w:r>
      </w:del>
      <w:del w:id="87" w:author="Talja Sari" w:date="2017-03-21T16:03:00Z">
        <w:r w:rsidDel="00151A8B">
          <w:delText>6</w:delText>
        </w:r>
      </w:del>
    </w:p>
    <w:p w:rsidR="00FF28C7" w:rsidDel="00CC7E18" w:rsidRDefault="00FF28C7">
      <w:pPr>
        <w:pStyle w:val="TOC2"/>
        <w:rPr>
          <w:del w:id="88" w:author="Talja Sari" w:date="2017-03-21T17:51:00Z"/>
          <w:rFonts w:eastAsiaTheme="minorEastAsia"/>
          <w:color w:val="auto"/>
          <w:lang w:val="en-CA" w:eastAsia="en-CA"/>
        </w:rPr>
      </w:pPr>
      <w:del w:id="89" w:author="Talja Sari" w:date="2017-03-21T17:51:00Z">
        <w:r w:rsidDel="00CC7E18">
          <w:delText>4.1</w:delText>
        </w:r>
        <w:r w:rsidDel="00CC7E18">
          <w:rPr>
            <w:rFonts w:eastAsiaTheme="minorEastAsia"/>
            <w:color w:val="auto"/>
            <w:lang w:val="en-CA" w:eastAsia="en-CA"/>
          </w:rPr>
          <w:tab/>
        </w:r>
        <w:r w:rsidDel="00CC7E18">
          <w:delText>Introduction</w:delText>
        </w:r>
        <w:r w:rsidDel="00CC7E18">
          <w:tab/>
        </w:r>
      </w:del>
      <w:del w:id="90" w:author="Talja Sari" w:date="2017-03-21T16:03:00Z">
        <w:r w:rsidDel="00151A8B">
          <w:delText>6</w:delText>
        </w:r>
      </w:del>
    </w:p>
    <w:p w:rsidR="00FF28C7" w:rsidDel="00CC7E18" w:rsidRDefault="00FF28C7">
      <w:pPr>
        <w:pStyle w:val="TOC2"/>
        <w:rPr>
          <w:del w:id="91" w:author="Talja Sari" w:date="2017-03-21T17:51:00Z"/>
          <w:rFonts w:eastAsiaTheme="minorEastAsia"/>
          <w:color w:val="auto"/>
          <w:lang w:val="en-CA" w:eastAsia="en-CA"/>
        </w:rPr>
      </w:pPr>
      <w:del w:id="92" w:author="Talja Sari" w:date="2017-03-21T17:51:00Z">
        <w:r w:rsidDel="00CC7E18">
          <w:delText>4.2</w:delText>
        </w:r>
        <w:r w:rsidDel="00CC7E18">
          <w:rPr>
            <w:rFonts w:eastAsiaTheme="minorEastAsia"/>
            <w:color w:val="auto"/>
            <w:lang w:val="en-CA" w:eastAsia="en-CA"/>
          </w:rPr>
          <w:tab/>
        </w:r>
        <w:r w:rsidDel="00CC7E18">
          <w:delText>What is a VTS Objective?</w:delText>
        </w:r>
        <w:r w:rsidDel="00CC7E18">
          <w:tab/>
        </w:r>
      </w:del>
      <w:del w:id="93" w:author="Talja Sari" w:date="2017-03-21T16:03:00Z">
        <w:r w:rsidDel="00151A8B">
          <w:delText>6</w:delText>
        </w:r>
      </w:del>
    </w:p>
    <w:p w:rsidR="00FF28C7" w:rsidDel="00CC7E18" w:rsidRDefault="00FF28C7">
      <w:pPr>
        <w:pStyle w:val="TOC2"/>
        <w:rPr>
          <w:del w:id="94" w:author="Talja Sari" w:date="2017-03-21T17:51:00Z"/>
          <w:rFonts w:eastAsiaTheme="minorEastAsia"/>
          <w:color w:val="auto"/>
          <w:lang w:val="en-CA" w:eastAsia="en-CA"/>
        </w:rPr>
      </w:pPr>
      <w:del w:id="95" w:author="Talja Sari" w:date="2017-03-21T17:51:00Z">
        <w:r w:rsidDel="00CC7E18">
          <w:delText>4.3</w:delText>
        </w:r>
        <w:r w:rsidDel="00CC7E18">
          <w:rPr>
            <w:rFonts w:eastAsiaTheme="minorEastAsia"/>
            <w:color w:val="auto"/>
            <w:lang w:val="en-CA" w:eastAsia="en-CA"/>
          </w:rPr>
          <w:tab/>
        </w:r>
        <w:r w:rsidDel="00CC7E18">
          <w:delText>Principles of VTS</w:delText>
        </w:r>
        <w:r w:rsidDel="00CC7E18">
          <w:tab/>
        </w:r>
      </w:del>
      <w:del w:id="96" w:author="Talja Sari" w:date="2017-03-21T16:03:00Z">
        <w:r w:rsidDel="00151A8B">
          <w:delText>7</w:delText>
        </w:r>
      </w:del>
    </w:p>
    <w:p w:rsidR="00FF28C7" w:rsidDel="00CC7E18" w:rsidRDefault="00FF28C7">
      <w:pPr>
        <w:pStyle w:val="TOC2"/>
        <w:rPr>
          <w:del w:id="97" w:author="Talja Sari" w:date="2017-03-21T17:51:00Z"/>
          <w:rFonts w:eastAsiaTheme="minorEastAsia"/>
          <w:color w:val="auto"/>
          <w:lang w:val="en-CA" w:eastAsia="en-CA"/>
        </w:rPr>
      </w:pPr>
      <w:del w:id="98" w:author="Talja Sari" w:date="2017-03-21T17:51:00Z">
        <w:r w:rsidDel="00CC7E18">
          <w:delText>4.4</w:delText>
        </w:r>
        <w:r w:rsidDel="00CC7E18">
          <w:rPr>
            <w:rFonts w:eastAsiaTheme="minorEastAsia"/>
            <w:color w:val="auto"/>
            <w:lang w:val="en-CA" w:eastAsia="en-CA"/>
          </w:rPr>
          <w:tab/>
        </w:r>
        <w:r w:rsidDel="00CC7E18">
          <w:delText>The purpose/reason for VTS</w:delText>
        </w:r>
        <w:r w:rsidDel="00CC7E18">
          <w:tab/>
        </w:r>
      </w:del>
      <w:del w:id="99" w:author="Talja Sari" w:date="2017-03-21T16:03:00Z">
        <w:r w:rsidDel="00151A8B">
          <w:delText>7</w:delText>
        </w:r>
      </w:del>
    </w:p>
    <w:p w:rsidR="00FF28C7" w:rsidDel="00CC7E18" w:rsidRDefault="00FF28C7">
      <w:pPr>
        <w:pStyle w:val="TOC2"/>
        <w:rPr>
          <w:del w:id="100" w:author="Talja Sari" w:date="2017-03-21T17:51:00Z"/>
          <w:rFonts w:eastAsiaTheme="minorEastAsia"/>
          <w:color w:val="auto"/>
          <w:lang w:val="en-CA" w:eastAsia="en-CA"/>
        </w:rPr>
      </w:pPr>
      <w:del w:id="101" w:author="Talja Sari" w:date="2017-03-21T17:51:00Z">
        <w:r w:rsidDel="00CC7E18">
          <w:delText>4.5</w:delText>
        </w:r>
        <w:r w:rsidDel="00CC7E18">
          <w:rPr>
            <w:rFonts w:eastAsiaTheme="minorEastAsia"/>
            <w:color w:val="auto"/>
            <w:lang w:val="en-CA" w:eastAsia="en-CA"/>
          </w:rPr>
          <w:tab/>
        </w:r>
        <w:r w:rsidDel="00CC7E18">
          <w:delText>Operational considerations</w:delText>
        </w:r>
        <w:r w:rsidDel="00CC7E18">
          <w:tab/>
        </w:r>
      </w:del>
      <w:del w:id="102" w:author="Talja Sari" w:date="2017-03-21T16:03:00Z">
        <w:r w:rsidDel="00151A8B">
          <w:delText>7</w:delText>
        </w:r>
      </w:del>
    </w:p>
    <w:p w:rsidR="00FF28C7" w:rsidDel="00CC7E18" w:rsidRDefault="00FF28C7">
      <w:pPr>
        <w:pStyle w:val="TOC2"/>
        <w:rPr>
          <w:del w:id="103" w:author="Talja Sari" w:date="2017-03-21T17:51:00Z"/>
          <w:rFonts w:eastAsiaTheme="minorEastAsia"/>
          <w:color w:val="auto"/>
          <w:lang w:val="en-CA" w:eastAsia="en-CA"/>
        </w:rPr>
      </w:pPr>
      <w:del w:id="104" w:author="Talja Sari" w:date="2017-03-21T17:51:00Z">
        <w:r w:rsidDel="00CC7E18">
          <w:delText>4.6</w:delText>
        </w:r>
        <w:r w:rsidDel="00CC7E18">
          <w:rPr>
            <w:rFonts w:eastAsiaTheme="minorEastAsia"/>
            <w:color w:val="auto"/>
            <w:lang w:val="en-CA" w:eastAsia="en-CA"/>
          </w:rPr>
          <w:tab/>
        </w:r>
        <w:r w:rsidDel="00CC7E18">
          <w:delText>The compelling need for establishing the VTS</w:delText>
        </w:r>
        <w:r w:rsidDel="00CC7E18">
          <w:tab/>
        </w:r>
      </w:del>
      <w:del w:id="105" w:author="Talja Sari" w:date="2017-03-21T16:03:00Z">
        <w:r w:rsidDel="00151A8B">
          <w:delText>8</w:delText>
        </w:r>
      </w:del>
    </w:p>
    <w:p w:rsidR="00FF28C7" w:rsidDel="00CC7E18" w:rsidRDefault="00FF28C7">
      <w:pPr>
        <w:pStyle w:val="TOC1"/>
        <w:rPr>
          <w:del w:id="106" w:author="Talja Sari" w:date="2017-03-21T17:51:00Z"/>
          <w:rFonts w:eastAsiaTheme="minorEastAsia"/>
          <w:b w:val="0"/>
          <w:color w:val="auto"/>
          <w:lang w:val="en-CA" w:eastAsia="en-CA"/>
        </w:rPr>
      </w:pPr>
      <w:del w:id="107" w:author="Talja Sari" w:date="2017-03-21T17:51:00Z">
        <w:r w:rsidRPr="00473E99" w:rsidDel="00CC7E18">
          <w:delText>5.</w:delText>
        </w:r>
        <w:r w:rsidDel="00CC7E18">
          <w:rPr>
            <w:rFonts w:eastAsiaTheme="minorEastAsia"/>
            <w:b w:val="0"/>
            <w:color w:val="auto"/>
            <w:lang w:val="en-CA" w:eastAsia="en-CA"/>
          </w:rPr>
          <w:tab/>
        </w:r>
        <w:r w:rsidDel="00CC7E18">
          <w:delText>setting measures to evaluate effectiveness</w:delText>
        </w:r>
        <w:r w:rsidDel="00CC7E18">
          <w:tab/>
        </w:r>
      </w:del>
      <w:del w:id="108" w:author="Talja Sari" w:date="2017-03-21T16:03:00Z">
        <w:r w:rsidDel="00151A8B">
          <w:delText>8</w:delText>
        </w:r>
      </w:del>
    </w:p>
    <w:p w:rsidR="00FF28C7" w:rsidDel="00CC7E18" w:rsidRDefault="00FF28C7">
      <w:pPr>
        <w:pStyle w:val="TOC1"/>
        <w:rPr>
          <w:del w:id="109" w:author="Talja Sari" w:date="2017-03-21T17:51:00Z"/>
          <w:rFonts w:eastAsiaTheme="minorEastAsia"/>
          <w:b w:val="0"/>
          <w:color w:val="auto"/>
          <w:lang w:val="en-CA" w:eastAsia="en-CA"/>
        </w:rPr>
      </w:pPr>
      <w:del w:id="110" w:author="Talja Sari" w:date="2017-03-21T17:51:00Z">
        <w:r w:rsidRPr="00473E99" w:rsidDel="00CC7E18">
          <w:delText>6.</w:delText>
        </w:r>
        <w:r w:rsidDel="00CC7E18">
          <w:rPr>
            <w:rFonts w:eastAsiaTheme="minorEastAsia"/>
            <w:b w:val="0"/>
            <w:color w:val="auto"/>
            <w:lang w:val="en-CA" w:eastAsia="en-CA"/>
          </w:rPr>
          <w:tab/>
        </w:r>
        <w:r w:rsidDel="00CC7E18">
          <w:delText>REVIEW</w:delText>
        </w:r>
        <w:r w:rsidDel="00CC7E18">
          <w:tab/>
        </w:r>
      </w:del>
      <w:del w:id="111" w:author="Talja Sari" w:date="2017-03-21T16:03:00Z">
        <w:r w:rsidDel="00151A8B">
          <w:delText>10</w:delText>
        </w:r>
      </w:del>
    </w:p>
    <w:p w:rsidR="00FF28C7" w:rsidDel="00CC7E18" w:rsidRDefault="00FF28C7">
      <w:pPr>
        <w:pStyle w:val="TOC1"/>
        <w:rPr>
          <w:del w:id="112" w:author="Talja Sari" w:date="2017-03-21T17:51:00Z"/>
          <w:rFonts w:eastAsiaTheme="minorEastAsia"/>
          <w:b w:val="0"/>
          <w:color w:val="auto"/>
          <w:lang w:val="en-CA" w:eastAsia="en-CA"/>
        </w:rPr>
      </w:pPr>
      <w:del w:id="113" w:author="Talja Sari" w:date="2017-03-21T17:51:00Z">
        <w:r w:rsidRPr="00473E99" w:rsidDel="00CC7E18">
          <w:lastRenderedPageBreak/>
          <w:delText>7.</w:delText>
        </w:r>
        <w:r w:rsidDel="00CC7E18">
          <w:rPr>
            <w:rFonts w:eastAsiaTheme="minorEastAsia"/>
            <w:b w:val="0"/>
            <w:color w:val="auto"/>
            <w:lang w:val="en-CA" w:eastAsia="en-CA"/>
          </w:rPr>
          <w:tab/>
        </w:r>
        <w:r w:rsidDel="00CC7E18">
          <w:delText>F</w:delText>
        </w:r>
        <w:r w:rsidRPr="00473E99" w:rsidDel="00CC7E18">
          <w:delText>IGURES</w:delText>
        </w:r>
        <w:r w:rsidDel="00CC7E18">
          <w:tab/>
        </w:r>
      </w:del>
      <w:del w:id="114" w:author="Talja Sari" w:date="2017-03-21T16:03:00Z">
        <w:r w:rsidDel="00151A8B">
          <w:delText>10</w:delText>
        </w:r>
      </w:del>
    </w:p>
    <w:p w:rsidR="00FF28C7" w:rsidDel="00CC7E18" w:rsidRDefault="00FF28C7">
      <w:pPr>
        <w:pStyle w:val="TOC1"/>
        <w:rPr>
          <w:del w:id="115" w:author="Talja Sari" w:date="2017-03-21T17:51:00Z"/>
          <w:rFonts w:eastAsiaTheme="minorEastAsia"/>
          <w:b w:val="0"/>
          <w:color w:val="auto"/>
          <w:lang w:val="en-CA" w:eastAsia="en-CA"/>
        </w:rPr>
      </w:pPr>
      <w:del w:id="116" w:author="Talja Sari" w:date="2017-03-21T17:51:00Z">
        <w:r w:rsidRPr="00473E99" w:rsidDel="00CC7E18">
          <w:delText>8.</w:delText>
        </w:r>
        <w:r w:rsidDel="00CC7E18">
          <w:rPr>
            <w:rFonts w:eastAsiaTheme="minorEastAsia"/>
            <w:b w:val="0"/>
            <w:color w:val="auto"/>
            <w:lang w:val="en-CA" w:eastAsia="en-CA"/>
          </w:rPr>
          <w:tab/>
        </w:r>
        <w:r w:rsidDel="00CC7E18">
          <w:delText>DEFINITIONS</w:delText>
        </w:r>
        <w:r w:rsidDel="00CC7E18">
          <w:tab/>
        </w:r>
      </w:del>
      <w:del w:id="117" w:author="Talja Sari" w:date="2017-03-21T16:03:00Z">
        <w:r w:rsidDel="00151A8B">
          <w:delText>10</w:delText>
        </w:r>
      </w:del>
    </w:p>
    <w:p w:rsidR="00FF28C7" w:rsidDel="00CC7E18" w:rsidRDefault="00FF28C7">
      <w:pPr>
        <w:pStyle w:val="TOC1"/>
        <w:rPr>
          <w:del w:id="118" w:author="Talja Sari" w:date="2017-03-21T17:51:00Z"/>
          <w:rFonts w:eastAsiaTheme="minorEastAsia"/>
          <w:b w:val="0"/>
          <w:color w:val="auto"/>
          <w:lang w:val="en-CA" w:eastAsia="en-CA"/>
        </w:rPr>
      </w:pPr>
      <w:del w:id="119" w:author="Talja Sari" w:date="2017-03-21T17:51:00Z">
        <w:r w:rsidRPr="00473E99" w:rsidDel="00CC7E18">
          <w:delText>9.</w:delText>
        </w:r>
        <w:r w:rsidDel="00CC7E18">
          <w:rPr>
            <w:rFonts w:eastAsiaTheme="minorEastAsia"/>
            <w:b w:val="0"/>
            <w:color w:val="auto"/>
            <w:lang w:val="en-CA" w:eastAsia="en-CA"/>
          </w:rPr>
          <w:tab/>
        </w:r>
        <w:r w:rsidDel="00CC7E18">
          <w:delText>ACRONYMS</w:delText>
        </w:r>
        <w:r w:rsidDel="00CC7E18">
          <w:tab/>
        </w:r>
      </w:del>
      <w:del w:id="120" w:author="Talja Sari" w:date="2017-03-21T16:03:00Z">
        <w:r w:rsidDel="00151A8B">
          <w:delText>10</w:delText>
        </w:r>
      </w:del>
    </w:p>
    <w:p w:rsidR="00FF28C7" w:rsidDel="00CC7E18" w:rsidRDefault="00FF28C7">
      <w:pPr>
        <w:pStyle w:val="TOC1"/>
        <w:rPr>
          <w:del w:id="121" w:author="Talja Sari" w:date="2017-03-21T17:51:00Z"/>
          <w:rFonts w:eastAsiaTheme="minorEastAsia"/>
          <w:b w:val="0"/>
          <w:color w:val="auto"/>
          <w:lang w:val="en-CA" w:eastAsia="en-CA"/>
        </w:rPr>
      </w:pPr>
      <w:del w:id="122" w:author="Talja Sari" w:date="2017-03-21T17:51:00Z">
        <w:r w:rsidRPr="00473E99" w:rsidDel="00CC7E18">
          <w:delText>10.</w:delText>
        </w:r>
        <w:r w:rsidDel="00CC7E18">
          <w:rPr>
            <w:rFonts w:eastAsiaTheme="minorEastAsia"/>
            <w:b w:val="0"/>
            <w:color w:val="auto"/>
            <w:lang w:val="en-CA" w:eastAsia="en-CA"/>
          </w:rPr>
          <w:tab/>
        </w:r>
        <w:r w:rsidDel="00CC7E18">
          <w:delText>REFERENCES</w:delText>
        </w:r>
        <w:r w:rsidDel="00CC7E18">
          <w:tab/>
        </w:r>
      </w:del>
      <w:del w:id="123" w:author="Talja Sari" w:date="2017-03-21T16:03:00Z">
        <w:r w:rsidDel="00151A8B">
          <w:delText>10</w:delText>
        </w:r>
      </w:del>
    </w:p>
    <w:p w:rsidR="00FF28C7" w:rsidDel="00CC7E18" w:rsidRDefault="00FF28C7">
      <w:pPr>
        <w:pStyle w:val="TOC4"/>
        <w:rPr>
          <w:del w:id="124" w:author="Talja Sari" w:date="2017-03-21T17:51:00Z"/>
          <w:rFonts w:eastAsiaTheme="minorEastAsia"/>
          <w:b w:val="0"/>
          <w:noProof/>
          <w:color w:val="auto"/>
          <w:lang w:val="en-CA" w:eastAsia="en-CA"/>
        </w:rPr>
      </w:pPr>
      <w:del w:id="125" w:author="Talja Sari" w:date="2017-03-21T17:51:00Z">
        <w:r w:rsidRPr="00473E99" w:rsidDel="00CC7E18">
          <w:rPr>
            <w:noProof/>
            <w:u w:color="407EC9"/>
          </w:rPr>
          <w:delText>ANNEX A</w:delText>
        </w:r>
        <w:r w:rsidDel="00CC7E18">
          <w:rPr>
            <w:rFonts w:eastAsiaTheme="minorEastAsia"/>
            <w:b w:val="0"/>
            <w:noProof/>
            <w:color w:val="auto"/>
            <w:lang w:val="en-CA" w:eastAsia="en-CA"/>
          </w:rPr>
          <w:tab/>
        </w:r>
        <w:r w:rsidRPr="00473E99" w:rsidDel="00CC7E18">
          <w:rPr>
            <w:noProof/>
          </w:rPr>
          <w:delText>Examples of Objectives and Measures to Evaluate the Effectiveness of VTS</w:delText>
        </w:r>
        <w:r w:rsidDel="00CC7E18">
          <w:rPr>
            <w:noProof/>
          </w:rPr>
          <w:tab/>
        </w:r>
      </w:del>
      <w:del w:id="126" w:author="Talja Sari" w:date="2017-03-21T16:03:00Z">
        <w:r w:rsidDel="00151A8B">
          <w:rPr>
            <w:noProof/>
          </w:rPr>
          <w:delText>12</w:delText>
        </w:r>
      </w:del>
    </w:p>
    <w:p w:rsidR="00642025" w:rsidRPr="0093492E" w:rsidRDefault="00584C57" w:rsidP="00BA5754">
      <w:pPr>
        <w:rPr>
          <w:noProof/>
        </w:rPr>
      </w:pPr>
      <w:r>
        <w:rPr>
          <w:noProof/>
        </w:rPr>
        <w:fldChar w:fldCharType="end"/>
      </w:r>
    </w:p>
    <w:p w:rsidR="00790277" w:rsidRPr="00CD5E51" w:rsidRDefault="00550BEF" w:rsidP="003274DB">
      <w:pPr>
        <w:rPr>
          <w:lang w:val="en-CA"/>
        </w:rPr>
        <w:sectPr w:rsidR="00790277" w:rsidRPr="00CD5E51" w:rsidSect="00C716E5">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r w:rsidRPr="00550BEF">
        <w:rPr>
          <w:highlight w:val="yellow"/>
          <w:lang w:val="en-CA"/>
        </w:rPr>
        <w:t>** can’t seem to get the various tables to list here in the TOC ***</w:t>
      </w:r>
    </w:p>
    <w:p w:rsidR="004944C8" w:rsidRDefault="00ED4450" w:rsidP="00DE2814">
      <w:pPr>
        <w:pStyle w:val="Heading1"/>
      </w:pPr>
      <w:bookmarkStart w:id="127" w:name="_Toc477882000"/>
      <w:r>
        <w:lastRenderedPageBreak/>
        <w:t>INTRODUCTION</w:t>
      </w:r>
      <w:bookmarkEnd w:id="127"/>
    </w:p>
    <w:p w:rsidR="004944C8" w:rsidRDefault="004944C8" w:rsidP="004944C8">
      <w:pPr>
        <w:pStyle w:val="Heading1separatationline"/>
      </w:pPr>
    </w:p>
    <w:p w:rsidR="004944C8" w:rsidRDefault="00CD5E51" w:rsidP="004944C8">
      <w:pPr>
        <w:pStyle w:val="BodyText"/>
        <w:rPr>
          <w:ins w:id="128" w:author="Talja Sari" w:date="2017-03-21T15:59:00Z"/>
        </w:rPr>
      </w:pPr>
      <w:r w:rsidRPr="00CD5E51">
        <w:t xml:space="preserve">Vessel Traffic Services </w:t>
      </w:r>
      <w:proofErr w:type="gramStart"/>
      <w:r w:rsidRPr="00CD5E51">
        <w:t>are recognised</w:t>
      </w:r>
      <w:proofErr w:type="gramEnd"/>
      <w:r w:rsidRPr="00CD5E51">
        <w:t xml:space="preserve"> internationally as a navigational safety measure through the International Convention on the Safety of Life at Sea 74/78 (SOLAS).</w:t>
      </w:r>
      <w:r>
        <w:t xml:space="preserve"> However, </w:t>
      </w:r>
      <w:r w:rsidRPr="00CD5E51">
        <w:t>the establishment and on-going operation of a VTS is a considerable investment. To achieve the purposes for which it was implemented it needs to be effective and routinely evaluated to ensure that the operational objectives are being met, the technical and operational performance is acceptable and the issues identified and defined in determining the need for the VTS have been either alleviated or at least reduced to an acceptable level.</w:t>
      </w:r>
    </w:p>
    <w:p w:rsidR="00151A8B" w:rsidRPr="00151A8B" w:rsidDel="001B38C1" w:rsidRDefault="00151A8B" w:rsidP="00151A8B">
      <w:pPr>
        <w:pStyle w:val="BodyText"/>
        <w:rPr>
          <w:del w:id="129" w:author="Talja Sari" w:date="2017-03-21T17:25:00Z"/>
        </w:rPr>
      </w:pPr>
    </w:p>
    <w:p w:rsidR="00A524B5" w:rsidRPr="00FF28C7" w:rsidRDefault="00FF28C7" w:rsidP="00FF28C7">
      <w:pPr>
        <w:pStyle w:val="Heading2"/>
      </w:pPr>
      <w:bookmarkStart w:id="130" w:name="_Toc477882001"/>
      <w:r>
        <w:t>1.1</w:t>
      </w:r>
      <w:r>
        <w:tab/>
      </w:r>
      <w:r w:rsidR="00336F65" w:rsidRPr="00FF28C7">
        <w:t>International Framework</w:t>
      </w:r>
      <w:bookmarkEnd w:id="130"/>
    </w:p>
    <w:p w:rsidR="00A524B5" w:rsidRDefault="00A524B5" w:rsidP="00A524B5">
      <w:pPr>
        <w:pStyle w:val="Heading2separationline"/>
      </w:pPr>
    </w:p>
    <w:p w:rsidR="00336F65" w:rsidRPr="000D5C60" w:rsidRDefault="00336F65" w:rsidP="00336F65">
      <w:pPr>
        <w:rPr>
          <w:sz w:val="22"/>
        </w:rPr>
      </w:pPr>
      <w:r w:rsidRPr="000D5C60">
        <w:rPr>
          <w:sz w:val="22"/>
        </w:rPr>
        <w:t>There are several resolutions and guidelines related to the requirements for the competent authorities and VTS authorities to use to establish VTS services and the subsequent auditing and assessment of those services.</w:t>
      </w:r>
      <w:r w:rsidRPr="000D5C60" w:rsidDel="00336F65">
        <w:rPr>
          <w:sz w:val="22"/>
        </w:rPr>
        <w:t xml:space="preserve"> </w:t>
      </w:r>
    </w:p>
    <w:p w:rsidR="00336F65" w:rsidRPr="000D5C60" w:rsidRDefault="00336F65" w:rsidP="00336F65">
      <w:pPr>
        <w:rPr>
          <w:sz w:val="22"/>
        </w:rPr>
      </w:pPr>
    </w:p>
    <w:p w:rsidR="00336F65" w:rsidRPr="000D5C60" w:rsidRDefault="00336F65" w:rsidP="000D5C60">
      <w:pPr>
        <w:rPr>
          <w:sz w:val="22"/>
        </w:rPr>
      </w:pPr>
      <w:r w:rsidRPr="000D5C60">
        <w:rPr>
          <w:sz w:val="22"/>
        </w:rPr>
        <w:t>International Convention on the Safety of Life at Sea 74/78 (SOLAS)</w:t>
      </w:r>
    </w:p>
    <w:p w:rsidR="00336F65" w:rsidRPr="000D5C60" w:rsidRDefault="00336F65" w:rsidP="000D5C60">
      <w:pPr>
        <w:rPr>
          <w:sz w:val="22"/>
        </w:rPr>
      </w:pPr>
      <w:r w:rsidRPr="000D5C60">
        <w:rPr>
          <w:sz w:val="22"/>
        </w:rPr>
        <w:t>The provisions in SOLAS Chapter V (Safety of Navigation) Regulation 12 provides for Vessel Traffic Services and states, amongst other things, that:</w:t>
      </w:r>
    </w:p>
    <w:p w:rsidR="00336F65" w:rsidRPr="000D5C60" w:rsidRDefault="00336F65" w:rsidP="00C35E86">
      <w:pPr>
        <w:pStyle w:val="ListParagraph"/>
        <w:numPr>
          <w:ilvl w:val="0"/>
          <w:numId w:val="32"/>
        </w:numPr>
        <w:ind w:left="567" w:hanging="567"/>
        <w:rPr>
          <w:sz w:val="22"/>
        </w:rPr>
      </w:pPr>
      <w:r w:rsidRPr="000D5C60">
        <w:rPr>
          <w:sz w:val="22"/>
        </w:rPr>
        <w:t>“Vessel traffic services (VTS) contribute to safety of life at sea, safety and efficiency of navigation and protection of the marine environment, adjacent shore areas, work sites and offshore installations from possible adverse effects of maritime traffic.”</w:t>
      </w:r>
    </w:p>
    <w:p w:rsidR="00336F65" w:rsidRPr="000D5C60" w:rsidRDefault="00336F65" w:rsidP="00C35E86">
      <w:pPr>
        <w:pStyle w:val="ListParagraph"/>
        <w:numPr>
          <w:ilvl w:val="0"/>
          <w:numId w:val="32"/>
        </w:numPr>
        <w:ind w:left="567" w:hanging="567"/>
        <w:rPr>
          <w:sz w:val="22"/>
        </w:rPr>
      </w:pPr>
      <w:r w:rsidRPr="000D5C60">
        <w:rPr>
          <w:sz w:val="22"/>
        </w:rPr>
        <w:t>“Governments undertake to arrange for the establishment of VTS where, in their opinion, the volume of traffic or the degree of risk justifies such services.”</w:t>
      </w:r>
    </w:p>
    <w:p w:rsidR="00336F65" w:rsidRPr="000D5C60" w:rsidRDefault="00336F65" w:rsidP="000D5C60">
      <w:pPr>
        <w:rPr>
          <w:sz w:val="22"/>
        </w:rPr>
      </w:pPr>
    </w:p>
    <w:p w:rsidR="00336F65" w:rsidRPr="000D5C60" w:rsidRDefault="00336F65" w:rsidP="000D5C60">
      <w:pPr>
        <w:rPr>
          <w:sz w:val="22"/>
        </w:rPr>
      </w:pPr>
      <w:r w:rsidRPr="000D5C60">
        <w:rPr>
          <w:sz w:val="22"/>
        </w:rPr>
        <w:t xml:space="preserve">SOLAS also states that contracting Governments planning and implementing VTS </w:t>
      </w:r>
      <w:proofErr w:type="gramStart"/>
      <w:r w:rsidRPr="000D5C60">
        <w:rPr>
          <w:sz w:val="22"/>
        </w:rPr>
        <w:t>shall, wherever possible, follow</w:t>
      </w:r>
      <w:proofErr w:type="gramEnd"/>
      <w:r w:rsidRPr="000D5C60">
        <w:rPr>
          <w:sz w:val="22"/>
        </w:rPr>
        <w:t xml:space="preserve"> the guidelines developed by the International Maritime Organization. </w:t>
      </w:r>
    </w:p>
    <w:p w:rsidR="00F87A69" w:rsidRPr="000D5C60" w:rsidRDefault="00F87A69" w:rsidP="000D5C60">
      <w:pPr>
        <w:rPr>
          <w:sz w:val="22"/>
        </w:rPr>
      </w:pPr>
    </w:p>
    <w:p w:rsidR="00F87A69" w:rsidRPr="000D5C60" w:rsidRDefault="00336F65" w:rsidP="000D5C60">
      <w:pPr>
        <w:rPr>
          <w:sz w:val="22"/>
        </w:rPr>
      </w:pPr>
      <w:r w:rsidRPr="000D5C60">
        <w:rPr>
          <w:sz w:val="22"/>
        </w:rPr>
        <w:t xml:space="preserve">IMO Resolution </w:t>
      </w:r>
      <w:proofErr w:type="gramStart"/>
      <w:r w:rsidRPr="000D5C60">
        <w:rPr>
          <w:sz w:val="22"/>
        </w:rPr>
        <w:t>A.857(</w:t>
      </w:r>
      <w:proofErr w:type="gramEnd"/>
      <w:r w:rsidRPr="000D5C60">
        <w:rPr>
          <w:sz w:val="22"/>
        </w:rPr>
        <w:t>20) Guideli</w:t>
      </w:r>
      <w:r w:rsidR="00F87A69" w:rsidRPr="000D5C60">
        <w:rPr>
          <w:sz w:val="22"/>
        </w:rPr>
        <w:t>nes for Vessel Traffic Services</w:t>
      </w:r>
    </w:p>
    <w:p w:rsidR="000D5C60" w:rsidRPr="000D5C60" w:rsidRDefault="00336F65" w:rsidP="000D5C60">
      <w:pPr>
        <w:rPr>
          <w:sz w:val="22"/>
        </w:rPr>
      </w:pPr>
      <w:r w:rsidRPr="000D5C60">
        <w:rPr>
          <w:sz w:val="22"/>
        </w:rPr>
        <w:t xml:space="preserve">Recognising that the safety and efficiency of maritime traffic and the protection of the marine environment would be improved if vessel traffic services were established and operated in accordance with internationally approved guidelines the IMO Assembly adopted IMO Resolution </w:t>
      </w:r>
      <w:proofErr w:type="gramStart"/>
      <w:r w:rsidRPr="000D5C60">
        <w:rPr>
          <w:sz w:val="22"/>
        </w:rPr>
        <w:t>A.857(</w:t>
      </w:r>
      <w:proofErr w:type="gramEnd"/>
      <w:r w:rsidRPr="000D5C60">
        <w:rPr>
          <w:sz w:val="22"/>
        </w:rPr>
        <w:t xml:space="preserve">20) Guidelines for Vessel Traffic Services. The Resolution describes the principles and general provisions for the operation of a VTS and participating vessels and the roles and responsibilities of contracting governments, competent authorities and VTS Authorities. </w:t>
      </w:r>
    </w:p>
    <w:p w:rsidR="000D5C60" w:rsidRPr="000D5C60" w:rsidRDefault="000D5C60" w:rsidP="000D5C60">
      <w:pPr>
        <w:rPr>
          <w:sz w:val="22"/>
        </w:rPr>
      </w:pPr>
    </w:p>
    <w:p w:rsidR="00F87A69" w:rsidRPr="000D5C60" w:rsidRDefault="00336F65" w:rsidP="000D5C60">
      <w:pPr>
        <w:rPr>
          <w:sz w:val="22"/>
        </w:rPr>
      </w:pPr>
      <w:r w:rsidRPr="000D5C60">
        <w:rPr>
          <w:sz w:val="22"/>
        </w:rPr>
        <w:t xml:space="preserve">Specifically, IMO Resolution </w:t>
      </w:r>
      <w:proofErr w:type="gramStart"/>
      <w:r w:rsidRPr="000D5C60">
        <w:rPr>
          <w:sz w:val="22"/>
        </w:rPr>
        <w:t>A.857(</w:t>
      </w:r>
      <w:proofErr w:type="gramEnd"/>
      <w:r w:rsidRPr="000D5C60">
        <w:rPr>
          <w:sz w:val="22"/>
        </w:rPr>
        <w:t>20) Guidelines for Vessel traffic Services states that in planning,  establishing and operating a VTS, the Contracting Government or Governments, Competent Auth</w:t>
      </w:r>
      <w:r w:rsidR="00F87A69" w:rsidRPr="000D5C60">
        <w:rPr>
          <w:sz w:val="22"/>
        </w:rPr>
        <w:t>ority and VTS Authority should:</w:t>
      </w:r>
    </w:p>
    <w:p w:rsidR="00F87A69" w:rsidRPr="000D5C60" w:rsidRDefault="00336F65" w:rsidP="00C35E86">
      <w:pPr>
        <w:pStyle w:val="ListParagraph"/>
        <w:numPr>
          <w:ilvl w:val="0"/>
          <w:numId w:val="33"/>
        </w:numPr>
        <w:ind w:left="567" w:hanging="567"/>
        <w:rPr>
          <w:sz w:val="22"/>
        </w:rPr>
      </w:pPr>
      <w:r w:rsidRPr="000D5C60">
        <w:rPr>
          <w:sz w:val="22"/>
        </w:rPr>
        <w:t xml:space="preserve">Ensure that objectives for the VTS </w:t>
      </w:r>
      <w:proofErr w:type="gramStart"/>
      <w:r w:rsidRPr="000D5C60">
        <w:rPr>
          <w:sz w:val="22"/>
        </w:rPr>
        <w:t>are set</w:t>
      </w:r>
      <w:proofErr w:type="gramEnd"/>
      <w:r w:rsidRPr="000D5C60">
        <w:rPr>
          <w:sz w:val="22"/>
        </w:rPr>
        <w:t xml:space="preserve"> (Refer 2.2.2.2).</w:t>
      </w:r>
    </w:p>
    <w:p w:rsidR="00336F65" w:rsidRPr="000D5C60" w:rsidRDefault="00336F65" w:rsidP="00C35E86">
      <w:pPr>
        <w:pStyle w:val="ListParagraph"/>
        <w:numPr>
          <w:ilvl w:val="0"/>
          <w:numId w:val="33"/>
        </w:numPr>
        <w:ind w:left="567" w:hanging="567"/>
        <w:rPr>
          <w:sz w:val="22"/>
        </w:rPr>
      </w:pPr>
      <w:r w:rsidRPr="000D5C60">
        <w:rPr>
          <w:sz w:val="22"/>
        </w:rPr>
        <w:t>Determine the type and level of services to be provided, havi</w:t>
      </w:r>
      <w:r w:rsidR="00F87A69" w:rsidRPr="000D5C60">
        <w:rPr>
          <w:sz w:val="22"/>
        </w:rPr>
        <w:t xml:space="preserve">ng regard to the objectives of </w:t>
      </w:r>
      <w:r w:rsidR="00CB37B1">
        <w:rPr>
          <w:sz w:val="22"/>
        </w:rPr>
        <w:t>t</w:t>
      </w:r>
      <w:r w:rsidRPr="000D5C60">
        <w:rPr>
          <w:sz w:val="22"/>
        </w:rPr>
        <w:t>he VTS (Refer 2.2.2.5).</w:t>
      </w:r>
    </w:p>
    <w:p w:rsidR="00336F65" w:rsidRPr="000D5C60" w:rsidRDefault="00336F65" w:rsidP="00C35E86">
      <w:pPr>
        <w:pStyle w:val="ListParagraph"/>
        <w:numPr>
          <w:ilvl w:val="0"/>
          <w:numId w:val="33"/>
        </w:numPr>
        <w:ind w:left="567" w:hanging="567"/>
        <w:rPr>
          <w:sz w:val="22"/>
        </w:rPr>
      </w:pPr>
      <w:r w:rsidRPr="000D5C60">
        <w:rPr>
          <w:sz w:val="22"/>
        </w:rPr>
        <w:t xml:space="preserve">Ensure that the VTS authority </w:t>
      </w:r>
      <w:proofErr w:type="gramStart"/>
      <w:r w:rsidRPr="000D5C60">
        <w:rPr>
          <w:sz w:val="22"/>
        </w:rPr>
        <w:t>is provided</w:t>
      </w:r>
      <w:proofErr w:type="gramEnd"/>
      <w:r w:rsidRPr="000D5C60">
        <w:rPr>
          <w:sz w:val="22"/>
        </w:rPr>
        <w:t xml:space="preserve"> with the equipment and facilities necessary to effectively accomplish the objectives of the VTS (Refer 2.2.2.7).</w:t>
      </w:r>
    </w:p>
    <w:p w:rsidR="00336F65" w:rsidRPr="000D5C60" w:rsidRDefault="00336F65" w:rsidP="00C35E86">
      <w:pPr>
        <w:pStyle w:val="ListParagraph"/>
        <w:numPr>
          <w:ilvl w:val="0"/>
          <w:numId w:val="33"/>
        </w:numPr>
        <w:ind w:left="567" w:hanging="567"/>
        <w:rPr>
          <w:sz w:val="22"/>
        </w:rPr>
      </w:pPr>
      <w:r w:rsidRPr="000D5C60">
        <w:rPr>
          <w:sz w:val="22"/>
        </w:rPr>
        <w:t>Ensure that the objectives of the VTS are met (Refer 2.2.3.1).</w:t>
      </w:r>
    </w:p>
    <w:p w:rsidR="00C52AFE" w:rsidRDefault="00C52AFE" w:rsidP="000D5C60">
      <w:pPr>
        <w:rPr>
          <w:sz w:val="22"/>
        </w:rPr>
      </w:pPr>
    </w:p>
    <w:p w:rsidR="00336F65" w:rsidRPr="000D5C60" w:rsidRDefault="00336F65" w:rsidP="000D5C60">
      <w:pPr>
        <w:rPr>
          <w:sz w:val="22"/>
        </w:rPr>
      </w:pPr>
      <w:r w:rsidRPr="000D5C60">
        <w:rPr>
          <w:sz w:val="22"/>
        </w:rPr>
        <w:t xml:space="preserve">Further IMO Resolution </w:t>
      </w:r>
      <w:proofErr w:type="gramStart"/>
      <w:r w:rsidRPr="000D5C60">
        <w:rPr>
          <w:sz w:val="22"/>
        </w:rPr>
        <w:t>A.857(</w:t>
      </w:r>
      <w:proofErr w:type="gramEnd"/>
      <w:r w:rsidRPr="000D5C60">
        <w:rPr>
          <w:sz w:val="22"/>
        </w:rPr>
        <w:t>20) states that the Guidelines should be used in conjunction with the IALA VTS Manual.</w:t>
      </w:r>
    </w:p>
    <w:p w:rsidR="00F87A69" w:rsidRPr="000D5C60" w:rsidRDefault="00F87A69" w:rsidP="000D5C60">
      <w:pPr>
        <w:rPr>
          <w:sz w:val="22"/>
        </w:rPr>
      </w:pPr>
    </w:p>
    <w:p w:rsidR="00336F65" w:rsidRPr="000D5C60" w:rsidRDefault="00F87A69" w:rsidP="000D5C60">
      <w:pPr>
        <w:rPr>
          <w:sz w:val="22"/>
        </w:rPr>
      </w:pPr>
      <w:r w:rsidRPr="000D5C60">
        <w:rPr>
          <w:sz w:val="22"/>
        </w:rPr>
        <w:t>I</w:t>
      </w:r>
      <w:r w:rsidR="00336F65" w:rsidRPr="000D5C60">
        <w:rPr>
          <w:sz w:val="22"/>
        </w:rPr>
        <w:t>MO Member State Audit Scheme (IMSAS)</w:t>
      </w:r>
    </w:p>
    <w:p w:rsidR="00336F65" w:rsidRPr="000D5C60" w:rsidRDefault="00336F65" w:rsidP="000D5C60">
      <w:pPr>
        <w:rPr>
          <w:sz w:val="22"/>
        </w:rPr>
      </w:pPr>
      <w:r w:rsidRPr="000D5C60">
        <w:rPr>
          <w:sz w:val="22"/>
        </w:rPr>
        <w:lastRenderedPageBreak/>
        <w:t xml:space="preserve">Under the general provisions of treaty law and of IMO conventions, States are responsible for promulgating laws and regulations and for taking all other </w:t>
      </w:r>
      <w:proofErr w:type="gramStart"/>
      <w:r w:rsidRPr="000D5C60">
        <w:rPr>
          <w:sz w:val="22"/>
        </w:rPr>
        <w:t>steps which</w:t>
      </w:r>
      <w:proofErr w:type="gramEnd"/>
      <w:r w:rsidRPr="000D5C60">
        <w:rPr>
          <w:sz w:val="22"/>
        </w:rPr>
        <w:t xml:space="preserve"> may be necessary to give those instruments full and complete effect so as to ensure safety of life at sea and protection of the marine environment.</w:t>
      </w:r>
    </w:p>
    <w:p w:rsidR="00336F65" w:rsidRPr="000D5C60" w:rsidRDefault="00336F65" w:rsidP="000D5C60">
      <w:pPr>
        <w:rPr>
          <w:sz w:val="22"/>
        </w:rPr>
      </w:pPr>
      <w:r w:rsidRPr="000D5C60">
        <w:rPr>
          <w:sz w:val="22"/>
        </w:rPr>
        <w:t>Key IMO documents regarding IMSAS include:</w:t>
      </w:r>
    </w:p>
    <w:p w:rsidR="00F87A69" w:rsidRPr="000D5C60" w:rsidRDefault="00F87A69" w:rsidP="000D5C60">
      <w:pPr>
        <w:rPr>
          <w:sz w:val="22"/>
        </w:rPr>
      </w:pPr>
    </w:p>
    <w:p w:rsidR="00336F65" w:rsidRPr="000D5C60" w:rsidRDefault="00336F65" w:rsidP="000D5C60">
      <w:pPr>
        <w:rPr>
          <w:sz w:val="22"/>
        </w:rPr>
      </w:pPr>
      <w:r w:rsidRPr="000D5C60">
        <w:rPr>
          <w:sz w:val="22"/>
        </w:rPr>
        <w:t xml:space="preserve">Resolution </w:t>
      </w:r>
      <w:proofErr w:type="gramStart"/>
      <w:r w:rsidRPr="000D5C60">
        <w:rPr>
          <w:sz w:val="22"/>
        </w:rPr>
        <w:t>A.1067(</w:t>
      </w:r>
      <w:proofErr w:type="gramEnd"/>
      <w:r w:rsidRPr="000D5C60">
        <w:rPr>
          <w:sz w:val="22"/>
        </w:rPr>
        <w:t>28) on the Framework and Procedures for the IMO Member State Audit Scheme</w:t>
      </w:r>
    </w:p>
    <w:p w:rsidR="00336F65" w:rsidRPr="000D5C60" w:rsidRDefault="00336F65" w:rsidP="000D5C60">
      <w:pPr>
        <w:rPr>
          <w:sz w:val="22"/>
        </w:rPr>
      </w:pPr>
      <w:r w:rsidRPr="000D5C60">
        <w:rPr>
          <w:sz w:val="22"/>
        </w:rPr>
        <w:t>The purpose of this framework is to describe the objective, principles, scope, responsibilities and capacity‐building aspect of the IMO Member State audit, which together constitute the strategy for the audit scheme.</w:t>
      </w:r>
    </w:p>
    <w:p w:rsidR="00336F65" w:rsidRPr="000D5C60" w:rsidRDefault="00336F65" w:rsidP="000D5C60">
      <w:pPr>
        <w:rPr>
          <w:sz w:val="22"/>
        </w:rPr>
      </w:pPr>
      <w:r w:rsidRPr="000D5C60">
        <w:rPr>
          <w:sz w:val="22"/>
        </w:rPr>
        <w:t xml:space="preserve">This framework </w:t>
      </w:r>
      <w:proofErr w:type="gramStart"/>
      <w:r w:rsidRPr="000D5C60">
        <w:rPr>
          <w:sz w:val="22"/>
        </w:rPr>
        <w:t>is supported</w:t>
      </w:r>
      <w:proofErr w:type="gramEnd"/>
      <w:r w:rsidRPr="000D5C60">
        <w:rPr>
          <w:sz w:val="22"/>
        </w:rPr>
        <w:t xml:space="preserve"> by the procedures for the IMO Member State audit and the IMO Instruments Implementation Code (III Code).</w:t>
      </w:r>
    </w:p>
    <w:p w:rsidR="00F87A69" w:rsidRPr="000D5C60" w:rsidRDefault="00F87A69" w:rsidP="000D5C60">
      <w:pPr>
        <w:rPr>
          <w:sz w:val="22"/>
        </w:rPr>
      </w:pPr>
    </w:p>
    <w:p w:rsidR="00336F65" w:rsidRPr="00FF28C7" w:rsidRDefault="00336F65" w:rsidP="000D5C60">
      <w:pPr>
        <w:rPr>
          <w:sz w:val="22"/>
          <w:lang w:val="en-CA"/>
        </w:rPr>
      </w:pPr>
      <w:r w:rsidRPr="00FF28C7">
        <w:rPr>
          <w:sz w:val="22"/>
          <w:lang w:val="en-CA"/>
        </w:rPr>
        <w:t xml:space="preserve">Resolution </w:t>
      </w:r>
      <w:proofErr w:type="gramStart"/>
      <w:r w:rsidRPr="00FF28C7">
        <w:rPr>
          <w:sz w:val="22"/>
          <w:lang w:val="en-CA"/>
        </w:rPr>
        <w:t>A.1070(</w:t>
      </w:r>
      <w:proofErr w:type="gramEnd"/>
      <w:r w:rsidRPr="00FF28C7">
        <w:rPr>
          <w:sz w:val="22"/>
          <w:lang w:val="en-CA"/>
        </w:rPr>
        <w:t>28) on IMO Instruments Implementation Code (III Code)</w:t>
      </w:r>
    </w:p>
    <w:p w:rsidR="00336F65" w:rsidRPr="000D5C60" w:rsidRDefault="00336F65" w:rsidP="000D5C60">
      <w:pPr>
        <w:rPr>
          <w:sz w:val="22"/>
        </w:rPr>
      </w:pPr>
      <w:r w:rsidRPr="000D5C60">
        <w:rPr>
          <w:sz w:val="22"/>
        </w:rPr>
        <w:t>The objective of this Code is to enhance global maritime safety and protection of the marine environment and assist States in the implementation of instruments of the Organization.</w:t>
      </w:r>
      <w:r w:rsidR="00F87A69" w:rsidRPr="000D5C60">
        <w:rPr>
          <w:sz w:val="22"/>
        </w:rPr>
        <w:t xml:space="preserve"> </w:t>
      </w:r>
      <w:r w:rsidRPr="000D5C60">
        <w:rPr>
          <w:sz w:val="22"/>
        </w:rPr>
        <w:t>The Code seeks to address those aspects necessary for a Contracting Government or Party to give full and complete effect to the provisions of the applicable international instruments to which it is a Contracting Government or Party, including SOLAS Chapter V (Safety of Navigation) Regulation 12.</w:t>
      </w:r>
      <w:r w:rsidR="00CB37B1">
        <w:rPr>
          <w:sz w:val="22"/>
        </w:rPr>
        <w:t xml:space="preserve"> </w:t>
      </w:r>
      <w:r w:rsidRPr="000D5C60">
        <w:rPr>
          <w:sz w:val="22"/>
        </w:rPr>
        <w:t xml:space="preserve">This Manual has been developed as guidance to assist in the planning, conducting and reporting by auditors in the execution of their duties as defined in the Framework and Procedures for the IMO Member State Audit Scheme, which was adopted by the Assembly through resolution </w:t>
      </w:r>
      <w:proofErr w:type="gramStart"/>
      <w:r w:rsidRPr="000D5C60">
        <w:rPr>
          <w:sz w:val="22"/>
        </w:rPr>
        <w:t>A.1067(</w:t>
      </w:r>
      <w:proofErr w:type="gramEnd"/>
      <w:r w:rsidRPr="000D5C60">
        <w:rPr>
          <w:sz w:val="22"/>
        </w:rPr>
        <w:t>28)</w:t>
      </w:r>
    </w:p>
    <w:p w:rsidR="000D5C60" w:rsidRPr="000D5C60" w:rsidRDefault="000D5C60" w:rsidP="000D5C60">
      <w:pPr>
        <w:rPr>
          <w:sz w:val="22"/>
        </w:rPr>
      </w:pPr>
    </w:p>
    <w:p w:rsidR="00336F65" w:rsidRPr="000D5C60" w:rsidRDefault="00336F65" w:rsidP="000D5C60">
      <w:pPr>
        <w:rPr>
          <w:sz w:val="22"/>
        </w:rPr>
      </w:pPr>
      <w:r w:rsidRPr="000D5C60">
        <w:rPr>
          <w:sz w:val="22"/>
        </w:rPr>
        <w:t>IMO Circular Letter No. 3425 ‐ Auditor’s Manual for the IMO Member State Audit Scheme (IMSAS)</w:t>
      </w:r>
    </w:p>
    <w:p w:rsidR="00336F65" w:rsidRPr="000D5C60" w:rsidRDefault="00336F65" w:rsidP="000D5C60">
      <w:pPr>
        <w:rPr>
          <w:sz w:val="22"/>
        </w:rPr>
      </w:pPr>
      <w:r w:rsidRPr="000D5C60">
        <w:rPr>
          <w:sz w:val="22"/>
        </w:rPr>
        <w:t xml:space="preserve">This manual </w:t>
      </w:r>
      <w:proofErr w:type="gramStart"/>
      <w:r w:rsidRPr="000D5C60">
        <w:rPr>
          <w:sz w:val="22"/>
        </w:rPr>
        <w:t>has been developed</w:t>
      </w:r>
      <w:proofErr w:type="gramEnd"/>
      <w:r w:rsidRPr="000D5C60">
        <w:rPr>
          <w:sz w:val="22"/>
        </w:rPr>
        <w:t xml:space="preserve"> as guidance to assist in the planning, conducting and reporting by auditors in the execution of their duties as defined in the framework and procedures for the IMO Member State Audit Scheme, which was adopted by the Assembly through resolution A.1067 (28).  Specifically the Manual refers to demonstrating measures are in place to evaluate the effectiveness of VTS, for example:</w:t>
      </w:r>
    </w:p>
    <w:p w:rsidR="00336F65" w:rsidRPr="00B91CF9" w:rsidRDefault="00336F65" w:rsidP="00C35E86">
      <w:pPr>
        <w:pStyle w:val="ListParagraph"/>
        <w:numPr>
          <w:ilvl w:val="0"/>
          <w:numId w:val="38"/>
        </w:numPr>
        <w:rPr>
          <w:sz w:val="22"/>
        </w:rPr>
      </w:pPr>
      <w:r w:rsidRPr="00B91CF9">
        <w:rPr>
          <w:sz w:val="22"/>
        </w:rPr>
        <w:t>Measures to evaluate effectiveness in implementing IMO mandatory instruments</w:t>
      </w:r>
    </w:p>
    <w:p w:rsidR="00336F65" w:rsidRPr="00B91CF9" w:rsidRDefault="00336F65" w:rsidP="00B91CF9">
      <w:pPr>
        <w:ind w:left="708"/>
        <w:rPr>
          <w:sz w:val="22"/>
        </w:rPr>
      </w:pPr>
      <w:r w:rsidRPr="00B91CF9">
        <w:rPr>
          <w:sz w:val="22"/>
        </w:rPr>
        <w:t>Please describe the measures, if any, taken to evaluate the effectiveness in implementing SOLAS regulations V/12).</w:t>
      </w:r>
    </w:p>
    <w:p w:rsidR="00336F65" w:rsidRPr="00B91CF9" w:rsidRDefault="00336F65" w:rsidP="00C35E86">
      <w:pPr>
        <w:pStyle w:val="ListParagraph"/>
        <w:numPr>
          <w:ilvl w:val="0"/>
          <w:numId w:val="38"/>
        </w:numPr>
        <w:rPr>
          <w:sz w:val="22"/>
        </w:rPr>
      </w:pPr>
      <w:r w:rsidRPr="00B91CF9">
        <w:rPr>
          <w:sz w:val="22"/>
        </w:rPr>
        <w:t>Evaluation and review</w:t>
      </w:r>
    </w:p>
    <w:p w:rsidR="00336F65" w:rsidRPr="00B91CF9" w:rsidRDefault="00336F65" w:rsidP="00B91CF9">
      <w:pPr>
        <w:ind w:left="708"/>
        <w:rPr>
          <w:sz w:val="22"/>
        </w:rPr>
      </w:pPr>
      <w:r w:rsidRPr="00B91CF9">
        <w:rPr>
          <w:sz w:val="22"/>
        </w:rPr>
        <w:t xml:space="preserve">Please describe the measures taken to evaluate effectiveness of </w:t>
      </w:r>
      <w:proofErr w:type="spellStart"/>
      <w:r w:rsidRPr="00B91CF9">
        <w:rPr>
          <w:sz w:val="22"/>
        </w:rPr>
        <w:t>AtoN</w:t>
      </w:r>
      <w:proofErr w:type="spellEnd"/>
      <w:r w:rsidRPr="00B91CF9">
        <w:rPr>
          <w:sz w:val="22"/>
        </w:rPr>
        <w:t xml:space="preserve"> and VTS (e.g. vessel tracking analysis, incident analysis, service availability, </w:t>
      </w:r>
      <w:proofErr w:type="spellStart"/>
      <w:r w:rsidRPr="00B91CF9">
        <w:rPr>
          <w:sz w:val="22"/>
        </w:rPr>
        <w:t>AtoN</w:t>
      </w:r>
      <w:proofErr w:type="spellEnd"/>
      <w:r w:rsidRPr="00B91CF9">
        <w:rPr>
          <w:sz w:val="22"/>
        </w:rPr>
        <w:t xml:space="preserve"> planning and inspection).</w:t>
      </w:r>
    </w:p>
    <w:p w:rsidR="00F87A69" w:rsidRPr="000D5C60" w:rsidRDefault="00F87A69" w:rsidP="000D5C60">
      <w:pPr>
        <w:rPr>
          <w:sz w:val="22"/>
        </w:rPr>
      </w:pPr>
    </w:p>
    <w:p w:rsidR="000D5C60" w:rsidRPr="000D5C60" w:rsidRDefault="00336F65" w:rsidP="000D5C60">
      <w:pPr>
        <w:rPr>
          <w:sz w:val="22"/>
        </w:rPr>
      </w:pPr>
      <w:r w:rsidRPr="000D5C60">
        <w:rPr>
          <w:sz w:val="22"/>
        </w:rPr>
        <w:t xml:space="preserve">IALA Recommendation V-119 on </w:t>
      </w:r>
      <w:proofErr w:type="gramStart"/>
      <w:r w:rsidRPr="000D5C60">
        <w:rPr>
          <w:sz w:val="22"/>
        </w:rPr>
        <w:t>The</w:t>
      </w:r>
      <w:proofErr w:type="gramEnd"/>
      <w:r w:rsidRPr="000D5C60">
        <w:rPr>
          <w:sz w:val="22"/>
        </w:rPr>
        <w:t xml:space="preserve"> Implementation of Vessel Traffic Services </w:t>
      </w:r>
    </w:p>
    <w:p w:rsidR="00CB37B1" w:rsidRDefault="00CB37B1" w:rsidP="000D5C60">
      <w:pPr>
        <w:rPr>
          <w:sz w:val="22"/>
        </w:rPr>
      </w:pPr>
      <w:r>
        <w:rPr>
          <w:sz w:val="22"/>
        </w:rPr>
        <w:t>This recommendation states that:</w:t>
      </w:r>
    </w:p>
    <w:p w:rsidR="00CB37B1" w:rsidRPr="00B91CF9" w:rsidRDefault="00CB37B1" w:rsidP="00C35E86">
      <w:pPr>
        <w:pStyle w:val="ListParagraph"/>
        <w:numPr>
          <w:ilvl w:val="0"/>
          <w:numId w:val="39"/>
        </w:numPr>
        <w:rPr>
          <w:sz w:val="22"/>
        </w:rPr>
      </w:pPr>
      <w:r w:rsidRPr="00B91CF9">
        <w:rPr>
          <w:sz w:val="22"/>
        </w:rPr>
        <w:t xml:space="preserve">operational </w:t>
      </w:r>
      <w:r w:rsidR="00336F65" w:rsidRPr="00B91CF9">
        <w:rPr>
          <w:sz w:val="22"/>
        </w:rPr>
        <w:t>objectives should be established with the ultimate aim of alleviating the defined problems (Refer 2.1.1)</w:t>
      </w:r>
      <w:r w:rsidRPr="00B91CF9">
        <w:rPr>
          <w:sz w:val="22"/>
        </w:rPr>
        <w:t>;</w:t>
      </w:r>
    </w:p>
    <w:p w:rsidR="00336F65" w:rsidRPr="00B91CF9" w:rsidRDefault="00336F65" w:rsidP="00C35E86">
      <w:pPr>
        <w:pStyle w:val="ListParagraph"/>
        <w:numPr>
          <w:ilvl w:val="0"/>
          <w:numId w:val="39"/>
        </w:numPr>
        <w:rPr>
          <w:sz w:val="22"/>
        </w:rPr>
      </w:pPr>
      <w:r w:rsidRPr="00B91CF9">
        <w:rPr>
          <w:sz w:val="22"/>
        </w:rPr>
        <w:t>It is important for the Competent/VTS Authority to carry out an evaluation after introduction of the new or re-assessed VTS, to ensure that the VTS operational objectives have been met, and the problems identified and defined in the Preliminary Assessment phase have been either alleviated or at least reduced to an acceptable level (Refer 4)</w:t>
      </w:r>
      <w:r w:rsidR="00CB37B1" w:rsidRPr="00B91CF9">
        <w:rPr>
          <w:sz w:val="22"/>
        </w:rPr>
        <w:t>;</w:t>
      </w:r>
      <w:r w:rsidRPr="00B91CF9">
        <w:rPr>
          <w:sz w:val="22"/>
        </w:rPr>
        <w:t xml:space="preserve"> and</w:t>
      </w:r>
    </w:p>
    <w:p w:rsidR="00336F65" w:rsidRPr="00B91CF9" w:rsidRDefault="00336F65" w:rsidP="00C35E86">
      <w:pPr>
        <w:pStyle w:val="ListParagraph"/>
        <w:numPr>
          <w:ilvl w:val="0"/>
          <w:numId w:val="39"/>
        </w:numPr>
        <w:rPr>
          <w:sz w:val="22"/>
        </w:rPr>
      </w:pPr>
      <w:r w:rsidRPr="00B91CF9">
        <w:rPr>
          <w:sz w:val="22"/>
        </w:rPr>
        <w:t>The evaluation should ensure that the VTS operational objectives are met (Refer 4).</w:t>
      </w:r>
    </w:p>
    <w:p w:rsidR="00F87A69" w:rsidRPr="000D5C60" w:rsidRDefault="00F87A69" w:rsidP="000D5C60">
      <w:pPr>
        <w:rPr>
          <w:sz w:val="22"/>
        </w:rPr>
      </w:pPr>
    </w:p>
    <w:p w:rsidR="000D5C60" w:rsidRPr="000D5C60" w:rsidRDefault="00336F65" w:rsidP="000D5C60">
      <w:pPr>
        <w:rPr>
          <w:sz w:val="22"/>
        </w:rPr>
      </w:pPr>
      <w:r w:rsidRPr="000D5C60">
        <w:rPr>
          <w:sz w:val="22"/>
        </w:rPr>
        <w:t xml:space="preserve">IALA Guideline 1101 on Auditing and Assessing VTS </w:t>
      </w:r>
    </w:p>
    <w:p w:rsidR="00336F65" w:rsidRPr="006273D0" w:rsidRDefault="00CB37B1" w:rsidP="006273D0">
      <w:pPr>
        <w:rPr>
          <w:sz w:val="22"/>
        </w:rPr>
      </w:pPr>
      <w:proofErr w:type="gramStart"/>
      <w:r>
        <w:rPr>
          <w:sz w:val="22"/>
        </w:rPr>
        <w:t>This guideline states</w:t>
      </w:r>
      <w:r w:rsidR="00336F65" w:rsidRPr="000D5C60">
        <w:rPr>
          <w:sz w:val="22"/>
        </w:rPr>
        <w:t xml:space="preserve"> that to achieve the purposes for which it was implemented</w:t>
      </w:r>
      <w:r w:rsidR="006273D0">
        <w:rPr>
          <w:sz w:val="22"/>
        </w:rPr>
        <w:t xml:space="preserve">, </w:t>
      </w:r>
      <w:r w:rsidR="00336F65" w:rsidRPr="000D5C60">
        <w:rPr>
          <w:sz w:val="22"/>
        </w:rPr>
        <w:t>a VTS</w:t>
      </w:r>
      <w:r w:rsidR="006273D0">
        <w:rPr>
          <w:sz w:val="22"/>
        </w:rPr>
        <w:t xml:space="preserve"> “n</w:t>
      </w:r>
      <w:r w:rsidR="006273D0" w:rsidRPr="006273D0">
        <w:rPr>
          <w:sz w:val="22"/>
        </w:rPr>
        <w:t xml:space="preserve">eeds </w:t>
      </w:r>
      <w:r w:rsidR="00336F65" w:rsidRPr="006273D0">
        <w:rPr>
          <w:sz w:val="22"/>
        </w:rPr>
        <w:t>to be effective and routinely evaluated to ensure that the operational objectives are being met, the technical and operational performance is acceptable</w:t>
      </w:r>
      <w:r w:rsidR="006273D0">
        <w:rPr>
          <w:sz w:val="22"/>
        </w:rPr>
        <w:t>,</w:t>
      </w:r>
      <w:r w:rsidR="00336F65" w:rsidRPr="006273D0">
        <w:rPr>
          <w:sz w:val="22"/>
        </w:rPr>
        <w:t xml:space="preserve"> and the issues identified and defined in determining the need for the VTS have been either alleviated or at least reduced to an acceptable level</w:t>
      </w:r>
      <w:r w:rsidR="006273D0">
        <w:rPr>
          <w:sz w:val="22"/>
        </w:rPr>
        <w:t>”</w:t>
      </w:r>
      <w:r w:rsidR="00336F65" w:rsidRPr="006273D0">
        <w:rPr>
          <w:sz w:val="22"/>
        </w:rPr>
        <w:t xml:space="preserve"> (Refer 2).</w:t>
      </w:r>
      <w:proofErr w:type="gramEnd"/>
    </w:p>
    <w:p w:rsidR="00336F65" w:rsidRDefault="00336F65" w:rsidP="00336F65">
      <w:pPr>
        <w:rPr>
          <w:sz w:val="22"/>
        </w:rPr>
      </w:pPr>
    </w:p>
    <w:p w:rsidR="00336F65" w:rsidRPr="00336F65" w:rsidRDefault="00336F65" w:rsidP="00336F65"/>
    <w:p w:rsidR="009B7F5D" w:rsidRDefault="009B7F5D" w:rsidP="00DE2814">
      <w:pPr>
        <w:pStyle w:val="Heading1"/>
      </w:pPr>
      <w:bookmarkStart w:id="131" w:name="_Toc477882002"/>
      <w:r>
        <w:lastRenderedPageBreak/>
        <w:t>Overview</w:t>
      </w:r>
      <w:bookmarkEnd w:id="131"/>
    </w:p>
    <w:p w:rsidR="009B7F5D" w:rsidRDefault="009B7F5D" w:rsidP="009B7F5D">
      <w:pPr>
        <w:pStyle w:val="BodyText"/>
      </w:pPr>
      <w:r>
        <w:t xml:space="preserve">The </w:t>
      </w:r>
      <w:ins w:id="132" w:author="Talja Sari" w:date="2017-03-21T17:21:00Z">
        <w:r w:rsidR="001B38C1">
          <w:t xml:space="preserve">guideline for </w:t>
        </w:r>
      </w:ins>
      <w:ins w:id="133" w:author="Talja Sari" w:date="2017-03-21T17:23:00Z">
        <w:r w:rsidR="001B38C1">
          <w:t>setting</w:t>
        </w:r>
      </w:ins>
      <w:ins w:id="134" w:author="Talja Sari" w:date="2017-03-21T17:21:00Z">
        <w:r w:rsidR="001B38C1">
          <w:t xml:space="preserve"> objectives and achieving</w:t>
        </w:r>
      </w:ins>
      <w:ins w:id="135" w:author="Talja Sari" w:date="2017-03-21T17:22:00Z">
        <w:r w:rsidR="001B38C1">
          <w:t xml:space="preserve"> them </w:t>
        </w:r>
      </w:ins>
      <w:del w:id="136" w:author="Talja Sari" w:date="2017-03-21T17:22:00Z">
        <w:r w:rsidDel="001B38C1">
          <w:delText>measures to evaluate the effectiveness of VTS</w:delText>
        </w:r>
      </w:del>
      <w:r>
        <w:t xml:space="preserve"> c</w:t>
      </w:r>
      <w:r w:rsidRPr="009B7F5D">
        <w:t xml:space="preserve">an have implications to </w:t>
      </w:r>
      <w:r>
        <w:t xml:space="preserve">both </w:t>
      </w:r>
      <w:r w:rsidRPr="009B7F5D">
        <w:t xml:space="preserve">internal operations and the interaction between VTS </w:t>
      </w:r>
      <w:r>
        <w:t xml:space="preserve">centres </w:t>
      </w:r>
      <w:r w:rsidRPr="009B7F5D">
        <w:t xml:space="preserve">and external allied services. </w:t>
      </w:r>
      <w:r>
        <w:t xml:space="preserve"> </w:t>
      </w:r>
      <w:r w:rsidRPr="009B7F5D">
        <w:t xml:space="preserve">The ongoing review and assessment of a VTS service can improve the external efficiency of related allied services by providing timely and accurate information for their planning and resource management. </w:t>
      </w:r>
      <w:r>
        <w:t xml:space="preserve"> </w:t>
      </w:r>
      <w:r w:rsidRPr="009B7F5D">
        <w:t xml:space="preserve">Consequently this will reduce their overall cost base while optimizing the logistical chain of intermodal transport of cargo.  </w:t>
      </w:r>
    </w:p>
    <w:p w:rsidR="00EB6F3C" w:rsidRPr="00205D9B" w:rsidRDefault="00C35CF6" w:rsidP="00DE2814">
      <w:pPr>
        <w:pStyle w:val="Heading1"/>
      </w:pPr>
      <w:bookmarkStart w:id="137" w:name="_Toc477882003"/>
      <w:r>
        <w:t>AIMS AND OBJECTIVES</w:t>
      </w:r>
      <w:bookmarkEnd w:id="137"/>
      <w:r w:rsidR="00791EBC">
        <w:t xml:space="preserve"> </w:t>
      </w:r>
    </w:p>
    <w:p w:rsidR="007E30DF" w:rsidRPr="00205D9B" w:rsidRDefault="007E30DF" w:rsidP="001349DB">
      <w:pPr>
        <w:pStyle w:val="Heading1separatationline"/>
        <w:rPr>
          <w:sz w:val="28"/>
          <w:szCs w:val="28"/>
        </w:rPr>
      </w:pPr>
    </w:p>
    <w:p w:rsidR="009822EC" w:rsidRDefault="009822EC" w:rsidP="009822EC">
      <w:pPr>
        <w:pStyle w:val="BodyText"/>
      </w:pPr>
      <w:r>
        <w:t xml:space="preserve">The aim of this document is to provide guidance for Competent Authorities </w:t>
      </w:r>
      <w:r w:rsidR="00475D5E">
        <w:t xml:space="preserve">and </w:t>
      </w:r>
      <w:r w:rsidR="00475D5E" w:rsidRPr="00475D5E">
        <w:t>VTS Authorities</w:t>
      </w:r>
      <w:r w:rsidR="00475D5E">
        <w:t xml:space="preserve"> to</w:t>
      </w:r>
      <w:r w:rsidR="00475D5E" w:rsidRPr="00475D5E">
        <w:t xml:space="preserve"> </w:t>
      </w:r>
      <w:r>
        <w:t xml:space="preserve">evaluate the effectiveness of a VTS. In particular, the guidance focuses on providing assistance </w:t>
      </w:r>
      <w:proofErr w:type="gramStart"/>
      <w:r>
        <w:t>to</w:t>
      </w:r>
      <w:proofErr w:type="gramEnd"/>
      <w:r>
        <w:t>:</w:t>
      </w:r>
    </w:p>
    <w:p w:rsidR="009822EC" w:rsidRDefault="009822EC" w:rsidP="00C35E86">
      <w:pPr>
        <w:pStyle w:val="BodyText"/>
        <w:numPr>
          <w:ilvl w:val="0"/>
          <w:numId w:val="34"/>
        </w:numPr>
      </w:pPr>
      <w:r>
        <w:t xml:space="preserve">Meet their obligations in accordance with Regulation 12 of Chapter V of SOLAS (Vessel traffic services) and IMO Resolution </w:t>
      </w:r>
      <w:proofErr w:type="gramStart"/>
      <w:r>
        <w:t>A.857(</w:t>
      </w:r>
      <w:proofErr w:type="gramEnd"/>
      <w:r>
        <w:t>20) Guidelines for Vessel Traffic Services with regards to ensuring that objectives for a VTS are set (Refer 2.2.2.2.2) and that these objectives are met (Refer 2.2.3.1).</w:t>
      </w:r>
    </w:p>
    <w:p w:rsidR="009822EC" w:rsidRDefault="009822EC" w:rsidP="00C35E86">
      <w:pPr>
        <w:pStyle w:val="BodyText"/>
        <w:numPr>
          <w:ilvl w:val="0"/>
          <w:numId w:val="34"/>
        </w:numPr>
      </w:pPr>
      <w:r>
        <w:t xml:space="preserve">Respond to the IMO Resolution </w:t>
      </w:r>
      <w:proofErr w:type="gramStart"/>
      <w:r>
        <w:t>A.1067(</w:t>
      </w:r>
      <w:proofErr w:type="gramEnd"/>
      <w:r>
        <w:t>28) Framework and Procedures for the IMO Member State Audit Scheme with regards to how they implement and enforce SOLAS Chapter V (Safety of Navigation) Regulation 12.  In particular, to ensure measures are in place to evaluate the effectiveness in implementing SOLAS regulations V/12 and the effectiveness of VTS.</w:t>
      </w:r>
    </w:p>
    <w:p w:rsidR="00A748A1" w:rsidRDefault="00A748A1" w:rsidP="00A748A1">
      <w:pPr>
        <w:pStyle w:val="Bullet3text"/>
      </w:pPr>
    </w:p>
    <w:p w:rsidR="009B7F5D" w:rsidRDefault="009B7F5D" w:rsidP="00DE2814">
      <w:pPr>
        <w:pStyle w:val="Heading1"/>
      </w:pPr>
      <w:bookmarkStart w:id="138" w:name="_Toc477882004"/>
      <w:bookmarkStart w:id="139" w:name="_Toc434514862"/>
      <w:r>
        <w:t>Setting Objectives</w:t>
      </w:r>
      <w:bookmarkEnd w:id="138"/>
    </w:p>
    <w:p w:rsidR="008A35A9" w:rsidRDefault="008A35A9" w:rsidP="008A35A9">
      <w:pPr>
        <w:pStyle w:val="Heading1separatationline"/>
        <w:ind w:left="851"/>
      </w:pPr>
    </w:p>
    <w:p w:rsidR="008A35A9" w:rsidRDefault="00FF28C7" w:rsidP="00FF28C7">
      <w:pPr>
        <w:pStyle w:val="Heading2"/>
      </w:pPr>
      <w:bookmarkStart w:id="140" w:name="_Toc477882005"/>
      <w:r>
        <w:t>4.1</w:t>
      </w:r>
      <w:r>
        <w:tab/>
      </w:r>
      <w:r w:rsidR="008A35A9">
        <w:t>Introduction</w:t>
      </w:r>
      <w:bookmarkEnd w:id="140"/>
    </w:p>
    <w:p w:rsidR="008A35A9" w:rsidRDefault="008A35A9" w:rsidP="008A35A9">
      <w:pPr>
        <w:pStyle w:val="BodyText"/>
      </w:pPr>
      <w:r>
        <w:t>The objectives set for individual VTS’s may vary significantly, noting the diversity of VTS services provided by individual VTS’s (e.g. High traffic areas, types of service provided, low risk/high consequence scenarios, primary focus of the VTS (e.g. efficiency compared to protection of the environment, etc.).  Setting appropriate objectives requires careful consideration, noting that:</w:t>
      </w:r>
    </w:p>
    <w:p w:rsidR="008A35A9" w:rsidRDefault="008A35A9" w:rsidP="00C35E86">
      <w:pPr>
        <w:pStyle w:val="BodyText"/>
        <w:numPr>
          <w:ilvl w:val="0"/>
          <w:numId w:val="35"/>
        </w:numPr>
      </w:pPr>
      <w:r>
        <w:t>Often no one ultimate criteria exists</w:t>
      </w:r>
    </w:p>
    <w:p w:rsidR="008A35A9" w:rsidRDefault="008A35A9" w:rsidP="00C35E86">
      <w:pPr>
        <w:pStyle w:val="BodyText"/>
        <w:numPr>
          <w:ilvl w:val="0"/>
          <w:numId w:val="35"/>
        </w:numPr>
      </w:pPr>
      <w:r>
        <w:t>Organisations pursue multiple and sometimes conflicting goals</w:t>
      </w:r>
    </w:p>
    <w:p w:rsidR="008A35A9" w:rsidRDefault="008A35A9" w:rsidP="00C35E86">
      <w:pPr>
        <w:pStyle w:val="BodyText"/>
        <w:numPr>
          <w:ilvl w:val="0"/>
          <w:numId w:val="35"/>
        </w:numPr>
      </w:pPr>
      <w:r>
        <w:t>Effectiveness may change over time and with organisational and system maturity</w:t>
      </w:r>
    </w:p>
    <w:p w:rsidR="008A35A9" w:rsidRDefault="008A35A9" w:rsidP="00C35E86">
      <w:pPr>
        <w:pStyle w:val="BodyText"/>
        <w:numPr>
          <w:ilvl w:val="0"/>
          <w:numId w:val="35"/>
        </w:numPr>
      </w:pPr>
      <w:r>
        <w:t>Criteria may be different at different levels within the organisation.</w:t>
      </w:r>
    </w:p>
    <w:p w:rsidR="008A35A9" w:rsidRDefault="008A35A9" w:rsidP="00C35E86">
      <w:pPr>
        <w:pStyle w:val="BodyText"/>
        <w:numPr>
          <w:ilvl w:val="0"/>
          <w:numId w:val="35"/>
        </w:numPr>
      </w:pPr>
      <w:r>
        <w:t>Criteria relate to outcomes and well as processes.</w:t>
      </w:r>
    </w:p>
    <w:p w:rsidR="008A35A9" w:rsidRDefault="008A35A9" w:rsidP="008A35A9">
      <w:pPr>
        <w:pStyle w:val="BodyText"/>
      </w:pPr>
      <w:r>
        <w:t xml:space="preserve">In determining appropriate objectives for a </w:t>
      </w:r>
      <w:proofErr w:type="gramStart"/>
      <w:r>
        <w:t>VTS</w:t>
      </w:r>
      <w:proofErr w:type="gramEnd"/>
      <w:r>
        <w:t xml:space="preserve"> consideration should be given to the three pillars that underpin the effective management of safe operations:</w:t>
      </w:r>
    </w:p>
    <w:p w:rsidR="008A35A9" w:rsidRDefault="008A35A9" w:rsidP="00C35E86">
      <w:pPr>
        <w:pStyle w:val="BodyText"/>
        <w:numPr>
          <w:ilvl w:val="0"/>
          <w:numId w:val="36"/>
        </w:numPr>
      </w:pPr>
      <w:r>
        <w:t>Effective hazard identification and risk management</w:t>
      </w:r>
    </w:p>
    <w:p w:rsidR="00B91CF9" w:rsidRDefault="008A35A9" w:rsidP="00C35E86">
      <w:pPr>
        <w:pStyle w:val="BodyText"/>
        <w:numPr>
          <w:ilvl w:val="0"/>
          <w:numId w:val="36"/>
        </w:numPr>
      </w:pPr>
      <w:r>
        <w:t>Effective development of a robust safety culture and positive safety climate</w:t>
      </w:r>
    </w:p>
    <w:p w:rsidR="0026081B" w:rsidRDefault="008A35A9" w:rsidP="0026081B">
      <w:pPr>
        <w:pStyle w:val="BodyText"/>
        <w:numPr>
          <w:ilvl w:val="0"/>
          <w:numId w:val="36"/>
        </w:numPr>
        <w:rPr>
          <w:ins w:id="141" w:author="Talja Sari" w:date="2017-03-21T17:25:00Z"/>
        </w:rPr>
      </w:pPr>
      <w:r>
        <w:t>Effective mechanisms of governance and oversight</w:t>
      </w:r>
    </w:p>
    <w:p w:rsidR="00BA7A0D" w:rsidRDefault="0026081B" w:rsidP="00BA7A0D">
      <w:pPr>
        <w:pStyle w:val="BodyText"/>
        <w:jc w:val="both"/>
        <w:pPrChange w:id="142" w:author="Talja Sari" w:date="2017-03-21T17:25:00Z">
          <w:pPr>
            <w:pStyle w:val="BodyText"/>
            <w:numPr>
              <w:numId w:val="36"/>
            </w:numPr>
            <w:ind w:left="720" w:hanging="360"/>
          </w:pPr>
        </w:pPrChange>
      </w:pPr>
      <w:ins w:id="143" w:author="Talja Sari" w:date="2017-03-21T17:25:00Z">
        <w:r w:rsidRPr="0026081B">
          <w:t xml:space="preserve">The status of objectives implemented </w:t>
        </w:r>
        <w:proofErr w:type="gramStart"/>
        <w:r w:rsidRPr="0026081B">
          <w:t>should be monitored and evaluated at various stages of VTS’s operation</w:t>
        </w:r>
        <w:proofErr w:type="gramEnd"/>
        <w:r w:rsidRPr="0026081B">
          <w:t xml:space="preserve">. Recommended analysis algorithm </w:t>
        </w:r>
        <w:proofErr w:type="gramStart"/>
        <w:r w:rsidRPr="0026081B">
          <w:t>is shown</w:t>
        </w:r>
        <w:proofErr w:type="gramEnd"/>
        <w:r w:rsidRPr="0026081B">
          <w:t xml:space="preserve"> in Annex B</w:t>
        </w:r>
      </w:ins>
    </w:p>
    <w:p w:rsidR="008A35A9" w:rsidRDefault="00FF28C7" w:rsidP="00FF28C7">
      <w:pPr>
        <w:pStyle w:val="Heading2"/>
      </w:pPr>
      <w:bookmarkStart w:id="144" w:name="_Toc477882006"/>
      <w:r>
        <w:t>4.2</w:t>
      </w:r>
      <w:r>
        <w:tab/>
      </w:r>
      <w:r w:rsidR="00FA4B60">
        <w:t>What is a</w:t>
      </w:r>
      <w:r>
        <w:t xml:space="preserve"> VTS </w:t>
      </w:r>
      <w:r w:rsidR="00FA4B60">
        <w:t>Objective?</w:t>
      </w:r>
      <w:bookmarkEnd w:id="144"/>
    </w:p>
    <w:p w:rsidR="00FA4B60" w:rsidRDefault="00FA4B60" w:rsidP="00FA4B60">
      <w:pPr>
        <w:pStyle w:val="BodyText"/>
      </w:pPr>
      <w:r>
        <w:t>Proposed definition for “VTS Objectives” – a statement with direct an</w:t>
      </w:r>
      <w:r w:rsidR="00B91CF9">
        <w:t>d</w:t>
      </w:r>
      <w:r>
        <w:t xml:space="preserve"> practical interpretation for management purposes and against which performance can be evaluated quantitatively (i.e., targets/thresholds) and measured practically. In particular, it should</w:t>
      </w:r>
      <w:r w:rsidR="00B91CF9">
        <w:t>:</w:t>
      </w:r>
    </w:p>
    <w:p w:rsidR="00FA4B60" w:rsidRDefault="00FA4B60" w:rsidP="00C35E86">
      <w:pPr>
        <w:pStyle w:val="BodyText"/>
        <w:numPr>
          <w:ilvl w:val="0"/>
          <w:numId w:val="40"/>
        </w:numPr>
      </w:pPr>
      <w:r>
        <w:t>Be a clear statement of a specific, measurable outcome to be achieved</w:t>
      </w:r>
      <w:r w:rsidR="00B91CF9">
        <w:t>; and,</w:t>
      </w:r>
    </w:p>
    <w:p w:rsidR="00FA4B60" w:rsidRDefault="00FA4B60" w:rsidP="00C35E86">
      <w:pPr>
        <w:pStyle w:val="BodyText"/>
        <w:numPr>
          <w:ilvl w:val="0"/>
          <w:numId w:val="40"/>
        </w:numPr>
      </w:pPr>
      <w:r>
        <w:lastRenderedPageBreak/>
        <w:t>Not be a listing of strategies or actions that will be performed during the fiscal year</w:t>
      </w:r>
    </w:p>
    <w:p w:rsidR="008A35A9" w:rsidRPr="00FA4B60" w:rsidRDefault="008A35A9" w:rsidP="00FA4B60">
      <w:pPr>
        <w:pStyle w:val="BodyText"/>
      </w:pPr>
      <w:r w:rsidRPr="00FA4B60">
        <w:t xml:space="preserve">In setting the objectives for a VTS consideration </w:t>
      </w:r>
      <w:proofErr w:type="gramStart"/>
      <w:r w:rsidRPr="00FA4B60">
        <w:t>should be given</w:t>
      </w:r>
      <w:proofErr w:type="gramEnd"/>
      <w:r w:rsidRPr="00FA4B60">
        <w:t xml:space="preserve"> to defining statements that contribute to one or more of the following:</w:t>
      </w:r>
    </w:p>
    <w:p w:rsidR="008A35A9" w:rsidRPr="00FA4B60" w:rsidRDefault="008A35A9" w:rsidP="00C35E86">
      <w:pPr>
        <w:pStyle w:val="BodyText"/>
        <w:numPr>
          <w:ilvl w:val="0"/>
          <w:numId w:val="41"/>
        </w:numPr>
      </w:pPr>
      <w:r w:rsidRPr="00FA4B60">
        <w:t>The principles of VTS</w:t>
      </w:r>
    </w:p>
    <w:p w:rsidR="008A35A9" w:rsidRPr="00FA4B60" w:rsidRDefault="008A35A9" w:rsidP="00C35E86">
      <w:pPr>
        <w:pStyle w:val="BodyText"/>
        <w:numPr>
          <w:ilvl w:val="0"/>
          <w:numId w:val="41"/>
        </w:numPr>
      </w:pPr>
      <w:r w:rsidRPr="00FA4B60">
        <w:t>The purpose/reason for VTS</w:t>
      </w:r>
    </w:p>
    <w:p w:rsidR="008A35A9" w:rsidRPr="00FA4B60" w:rsidRDefault="008A35A9" w:rsidP="00C35E86">
      <w:pPr>
        <w:pStyle w:val="BodyText"/>
        <w:numPr>
          <w:ilvl w:val="0"/>
          <w:numId w:val="41"/>
        </w:numPr>
      </w:pPr>
      <w:r w:rsidRPr="00FA4B60">
        <w:t>Operational considerations to deliver the requisite service/s</w:t>
      </w:r>
    </w:p>
    <w:p w:rsidR="008A35A9" w:rsidRPr="00FA4B60" w:rsidRDefault="008A35A9" w:rsidP="00C35E86">
      <w:pPr>
        <w:pStyle w:val="BodyText"/>
        <w:numPr>
          <w:ilvl w:val="0"/>
          <w:numId w:val="41"/>
        </w:numPr>
      </w:pPr>
      <w:r w:rsidRPr="00FA4B60">
        <w:t>The compelling need for implementing the VTS</w:t>
      </w:r>
    </w:p>
    <w:p w:rsidR="008A35A9" w:rsidRPr="00FA4B60" w:rsidRDefault="00FF28C7" w:rsidP="00FF28C7">
      <w:pPr>
        <w:pStyle w:val="Heading2"/>
      </w:pPr>
      <w:bookmarkStart w:id="145" w:name="_Toc444499693"/>
      <w:bookmarkStart w:id="146" w:name="_Toc477882007"/>
      <w:r>
        <w:t>4.3</w:t>
      </w:r>
      <w:r>
        <w:tab/>
      </w:r>
      <w:r w:rsidR="008A35A9" w:rsidRPr="00FA4B60">
        <w:t>Principles of VTS</w:t>
      </w:r>
      <w:bookmarkEnd w:id="145"/>
      <w:bookmarkEnd w:id="146"/>
    </w:p>
    <w:p w:rsidR="008A35A9" w:rsidRPr="00FA4B60" w:rsidRDefault="008A35A9" w:rsidP="00FA4B60">
      <w:pPr>
        <w:pStyle w:val="BodyText"/>
      </w:pPr>
      <w:r w:rsidRPr="00FA4B60">
        <w:t>The key principles of VTS include:</w:t>
      </w:r>
    </w:p>
    <w:p w:rsidR="008A35A9" w:rsidRPr="00FA4B60" w:rsidRDefault="008A35A9" w:rsidP="00C35E86">
      <w:pPr>
        <w:pStyle w:val="BodyText"/>
        <w:numPr>
          <w:ilvl w:val="0"/>
          <w:numId w:val="42"/>
        </w:numPr>
      </w:pPr>
      <w:r w:rsidRPr="00FA4B60">
        <w:t>Overview of Traffic / Maintaining a Traffic Image</w:t>
      </w:r>
    </w:p>
    <w:p w:rsidR="008A35A9" w:rsidRPr="00FA4B60" w:rsidRDefault="008A35A9" w:rsidP="00EE4013">
      <w:pPr>
        <w:pStyle w:val="BodyText"/>
        <w:ind w:left="708"/>
      </w:pPr>
      <w:r w:rsidRPr="00FA4B60">
        <w:t xml:space="preserve">IMO Resolution </w:t>
      </w:r>
      <w:proofErr w:type="gramStart"/>
      <w:r w:rsidRPr="00FA4B60">
        <w:t>A.857(</w:t>
      </w:r>
      <w:proofErr w:type="gramEnd"/>
      <w:r w:rsidRPr="00FA4B60">
        <w:t>20) states that:</w:t>
      </w:r>
    </w:p>
    <w:p w:rsidR="008A35A9" w:rsidRPr="00FA4B60" w:rsidRDefault="008A35A9" w:rsidP="00EE4013">
      <w:pPr>
        <w:pStyle w:val="BodyText"/>
        <w:ind w:left="708"/>
      </w:pPr>
      <w:r w:rsidRPr="00FA4B60">
        <w:t xml:space="preserve">A VTS </w:t>
      </w:r>
      <w:proofErr w:type="gramStart"/>
      <w:r w:rsidRPr="00FA4B60">
        <w:t>should at all times be</w:t>
      </w:r>
      <w:proofErr w:type="gramEnd"/>
      <w:r w:rsidRPr="00FA4B60">
        <w:t xml:space="preserve"> capable of generating a comprehensive overview of the traffic in its service area combined with all traffic influencing factors (Refer 2.5.2.1). </w:t>
      </w:r>
    </w:p>
    <w:p w:rsidR="008A35A9" w:rsidRPr="00FA4B60" w:rsidRDefault="008A35A9" w:rsidP="00EE4013">
      <w:pPr>
        <w:pStyle w:val="BodyText"/>
        <w:ind w:left="708"/>
      </w:pPr>
      <w:r w:rsidRPr="00FA4B60">
        <w:t xml:space="preserve">The VTS should be able to compile a traffic image, which is the basis for its capability to respond to traffic situations developing in its service area (Refer 2.5.2.1). </w:t>
      </w:r>
    </w:p>
    <w:p w:rsidR="008A35A9" w:rsidRPr="00FA4B60" w:rsidRDefault="008A35A9" w:rsidP="00EE4013">
      <w:pPr>
        <w:pStyle w:val="BodyText"/>
        <w:ind w:left="708"/>
      </w:pPr>
      <w:r w:rsidRPr="00FA4B60">
        <w:t>The traffic image allows the VTS operator to evaluate situations and make decisions accordingly (Refer 2.5.2.1).</w:t>
      </w:r>
    </w:p>
    <w:p w:rsidR="008A35A9" w:rsidRPr="00FA4B60" w:rsidRDefault="008A35A9" w:rsidP="00EE4013">
      <w:pPr>
        <w:pStyle w:val="BodyText"/>
        <w:ind w:left="708"/>
      </w:pPr>
      <w:r w:rsidRPr="00FA4B60">
        <w:t xml:space="preserve">Examples of objectives that contribute to generating an Overview of Traffic / Maintaining a Traffic Image </w:t>
      </w:r>
      <w:proofErr w:type="gramStart"/>
      <w:r w:rsidRPr="00FA4B60">
        <w:t>are provided</w:t>
      </w:r>
      <w:proofErr w:type="gramEnd"/>
      <w:r w:rsidRPr="00FA4B60">
        <w:t xml:space="preserve"> at Annex 1.</w:t>
      </w:r>
    </w:p>
    <w:p w:rsidR="008A35A9" w:rsidRPr="00FA4B60" w:rsidRDefault="008A35A9" w:rsidP="00C35E86">
      <w:pPr>
        <w:pStyle w:val="BodyText"/>
        <w:numPr>
          <w:ilvl w:val="0"/>
          <w:numId w:val="42"/>
        </w:numPr>
      </w:pPr>
      <w:r w:rsidRPr="00FA4B60">
        <w:t>Interacting with the traffic</w:t>
      </w:r>
    </w:p>
    <w:p w:rsidR="008A35A9" w:rsidRPr="00FA4B60" w:rsidRDefault="008A35A9" w:rsidP="00EE4013">
      <w:pPr>
        <w:pStyle w:val="BodyText"/>
        <w:ind w:left="708"/>
      </w:pPr>
      <w:proofErr w:type="gramStart"/>
      <w:r w:rsidRPr="00FA4B60">
        <w:t>A.857(</w:t>
      </w:r>
      <w:proofErr w:type="gramEnd"/>
      <w:r w:rsidRPr="00FA4B60">
        <w:t>20) states that the service should have the capability to interact with the traffic (Refer 1.1.1).</w:t>
      </w:r>
    </w:p>
    <w:p w:rsidR="008A35A9" w:rsidRPr="00FA4B60" w:rsidRDefault="008A35A9" w:rsidP="00EE4013">
      <w:pPr>
        <w:pStyle w:val="BodyText"/>
        <w:ind w:left="708"/>
      </w:pPr>
      <w:r w:rsidRPr="00FA4B60">
        <w:t xml:space="preserve">Examples of objectives that contribute to ensuring the capability to interact with traffic </w:t>
      </w:r>
      <w:proofErr w:type="gramStart"/>
      <w:r w:rsidRPr="00FA4B60">
        <w:t>are provided</w:t>
      </w:r>
      <w:proofErr w:type="gramEnd"/>
      <w:r w:rsidRPr="00FA4B60">
        <w:t xml:space="preserve"> at Annex 1.</w:t>
      </w:r>
    </w:p>
    <w:p w:rsidR="008A35A9" w:rsidRPr="00FA4B60" w:rsidRDefault="008A35A9" w:rsidP="00C35E86">
      <w:pPr>
        <w:pStyle w:val="BodyText"/>
        <w:numPr>
          <w:ilvl w:val="0"/>
          <w:numId w:val="42"/>
        </w:numPr>
      </w:pPr>
      <w:r w:rsidRPr="00FA4B60">
        <w:t>Responding to traffic situations developing</w:t>
      </w:r>
    </w:p>
    <w:p w:rsidR="008A35A9" w:rsidRPr="00FA4B60" w:rsidRDefault="008A35A9" w:rsidP="00EE4013">
      <w:pPr>
        <w:pStyle w:val="BodyText"/>
        <w:ind w:left="708"/>
      </w:pPr>
      <w:proofErr w:type="gramStart"/>
      <w:r w:rsidRPr="00FA4B60">
        <w:t>A.857(</w:t>
      </w:r>
      <w:proofErr w:type="gramEnd"/>
      <w:r w:rsidRPr="00FA4B60">
        <w:t>20) states that the service should have the capability to respond to traffic situations developing in the VTS area (Refer 1.1.1).</w:t>
      </w:r>
    </w:p>
    <w:p w:rsidR="008A35A9" w:rsidRPr="00FA4B60" w:rsidRDefault="008A35A9" w:rsidP="00EE4013">
      <w:pPr>
        <w:pStyle w:val="BodyText"/>
        <w:ind w:left="708"/>
      </w:pPr>
      <w:r w:rsidRPr="00FA4B60">
        <w:t xml:space="preserve">Examples of objectives that contribute to ensuring the capability to respond to traffic situations developing in the VTS area </w:t>
      </w:r>
      <w:proofErr w:type="gramStart"/>
      <w:r w:rsidRPr="00FA4B60">
        <w:t>are provided</w:t>
      </w:r>
      <w:proofErr w:type="gramEnd"/>
      <w:r w:rsidRPr="00FA4B60">
        <w:t xml:space="preserve"> at Annex 1.</w:t>
      </w:r>
    </w:p>
    <w:p w:rsidR="008A35A9" w:rsidRPr="00FA4B60" w:rsidRDefault="008A35A9" w:rsidP="00FA4B60">
      <w:pPr>
        <w:pStyle w:val="BodyText"/>
      </w:pPr>
    </w:p>
    <w:p w:rsidR="008A35A9" w:rsidRPr="00FA4B60" w:rsidRDefault="00FF28C7" w:rsidP="00FF28C7">
      <w:pPr>
        <w:pStyle w:val="Heading2"/>
      </w:pPr>
      <w:bookmarkStart w:id="147" w:name="_Toc444499694"/>
      <w:bookmarkStart w:id="148" w:name="_Toc477882008"/>
      <w:r>
        <w:t>4.4</w:t>
      </w:r>
      <w:r>
        <w:tab/>
      </w:r>
      <w:r w:rsidR="008A35A9" w:rsidRPr="00FA4B60">
        <w:t>The purpose/reason for VTS</w:t>
      </w:r>
      <w:bookmarkEnd w:id="147"/>
      <w:bookmarkEnd w:id="148"/>
    </w:p>
    <w:p w:rsidR="008A35A9" w:rsidRPr="00FA4B60" w:rsidRDefault="008A35A9" w:rsidP="00FA4B60">
      <w:pPr>
        <w:pStyle w:val="BodyText"/>
      </w:pPr>
      <w:r w:rsidRPr="00FA4B60">
        <w:t>That is, how the VTS contributes to the purpose of VTS as defined by the International Convention on the Safety of Life at Sea (SOLAS) Chapter V (Safety of Navigation) Regulation 12 provides.  That is:</w:t>
      </w:r>
    </w:p>
    <w:p w:rsidR="008A35A9" w:rsidRPr="00FA4B60" w:rsidRDefault="008A35A9" w:rsidP="00C35E86">
      <w:pPr>
        <w:pStyle w:val="BodyText"/>
        <w:numPr>
          <w:ilvl w:val="0"/>
          <w:numId w:val="43"/>
        </w:numPr>
      </w:pPr>
      <w:r w:rsidRPr="00FA4B60">
        <w:t>Safety of life at sea</w:t>
      </w:r>
    </w:p>
    <w:p w:rsidR="008A35A9" w:rsidRPr="00FA4B60" w:rsidRDefault="008A35A9" w:rsidP="00C35E86">
      <w:pPr>
        <w:pStyle w:val="BodyText"/>
        <w:numPr>
          <w:ilvl w:val="0"/>
          <w:numId w:val="43"/>
        </w:numPr>
      </w:pPr>
      <w:r w:rsidRPr="00FA4B60">
        <w:t>Safety and efficiency of navigation</w:t>
      </w:r>
    </w:p>
    <w:p w:rsidR="008A35A9" w:rsidRPr="00FA4B60" w:rsidRDefault="008A35A9" w:rsidP="00C35E86">
      <w:pPr>
        <w:pStyle w:val="BodyText"/>
        <w:numPr>
          <w:ilvl w:val="0"/>
          <w:numId w:val="43"/>
        </w:numPr>
      </w:pPr>
      <w:proofErr w:type="gramStart"/>
      <w:r w:rsidRPr="00FA4B60">
        <w:t>Protection of the marine environment, adjacent shore areas, work sites and offshore installations from possible adverse effects of maritime traffic (SOLAS).</w:t>
      </w:r>
      <w:proofErr w:type="gramEnd"/>
      <w:r w:rsidRPr="00FA4B60">
        <w:t xml:space="preserve">  </w:t>
      </w:r>
    </w:p>
    <w:p w:rsidR="008A35A9" w:rsidRPr="00FA4B60" w:rsidRDefault="008A35A9" w:rsidP="00FA4B60">
      <w:pPr>
        <w:pStyle w:val="BodyText"/>
      </w:pPr>
      <w:r w:rsidRPr="00FA4B60">
        <w:t xml:space="preserve">Examples of objectives that contribute to the purpose/reason for VTS </w:t>
      </w:r>
      <w:proofErr w:type="gramStart"/>
      <w:r w:rsidRPr="00FA4B60">
        <w:t>are provided</w:t>
      </w:r>
      <w:proofErr w:type="gramEnd"/>
      <w:r w:rsidRPr="00FA4B60">
        <w:t xml:space="preserve"> at Annex 1.</w:t>
      </w:r>
    </w:p>
    <w:p w:rsidR="008A35A9" w:rsidRPr="00FA4B60" w:rsidRDefault="008A35A9" w:rsidP="00FA4B60">
      <w:pPr>
        <w:pStyle w:val="BodyText"/>
      </w:pPr>
    </w:p>
    <w:p w:rsidR="008A35A9" w:rsidRPr="00FA4B60" w:rsidRDefault="00FF28C7" w:rsidP="00FF28C7">
      <w:pPr>
        <w:pStyle w:val="Heading2"/>
      </w:pPr>
      <w:bookmarkStart w:id="149" w:name="_Toc444499695"/>
      <w:bookmarkStart w:id="150" w:name="_Toc477882009"/>
      <w:r>
        <w:t>4.5</w:t>
      </w:r>
      <w:r>
        <w:tab/>
      </w:r>
      <w:r w:rsidR="008A35A9" w:rsidRPr="00FA4B60">
        <w:t>Operational considerations</w:t>
      </w:r>
      <w:bookmarkEnd w:id="149"/>
      <w:bookmarkEnd w:id="150"/>
    </w:p>
    <w:p w:rsidR="008A35A9" w:rsidRPr="00FA4B60" w:rsidRDefault="008A35A9" w:rsidP="00FA4B60">
      <w:pPr>
        <w:pStyle w:val="BodyText"/>
      </w:pPr>
      <w:r w:rsidRPr="00FA4B60">
        <w:t>Key operational attributes to consider in determining objectives may include:</w:t>
      </w:r>
    </w:p>
    <w:p w:rsidR="008A35A9" w:rsidRPr="00FA4B60" w:rsidRDefault="008A35A9" w:rsidP="00C35E86">
      <w:pPr>
        <w:pStyle w:val="BodyText"/>
        <w:numPr>
          <w:ilvl w:val="0"/>
          <w:numId w:val="44"/>
        </w:numPr>
      </w:pPr>
      <w:r w:rsidRPr="00FA4B60">
        <w:lastRenderedPageBreak/>
        <w:t>Equipment</w:t>
      </w:r>
    </w:p>
    <w:p w:rsidR="008A35A9" w:rsidRPr="00FA4B60" w:rsidRDefault="008A35A9" w:rsidP="00EE4013">
      <w:pPr>
        <w:pStyle w:val="BodyText"/>
        <w:ind w:left="360"/>
      </w:pPr>
      <w:proofErr w:type="gramStart"/>
      <w:r w:rsidRPr="00FA4B60">
        <w:t>A.857(</w:t>
      </w:r>
      <w:proofErr w:type="gramEnd"/>
      <w:r w:rsidRPr="00FA4B60">
        <w:t xml:space="preserve">20) states that a VTS should at all times be capable of generating a comprehensive overview of the traffic in its service area combined with all traffic influencing factors. The VTS should be able to compile a traffic image, which is the basis for its capability to respond to traffic situations developing in its service area. The traffic image allows the VTS operator to evaluate situations and make decisions accordingly. Data </w:t>
      </w:r>
      <w:proofErr w:type="gramStart"/>
      <w:r w:rsidRPr="00FA4B60">
        <w:t>should be collected</w:t>
      </w:r>
      <w:proofErr w:type="gramEnd"/>
      <w:r w:rsidRPr="00FA4B60">
        <w:t xml:space="preserve"> to compile the traffic image (Refer 2.5.2.1).</w:t>
      </w:r>
    </w:p>
    <w:p w:rsidR="008A35A9" w:rsidRPr="00FA4B60" w:rsidRDefault="008A35A9" w:rsidP="00C35E86">
      <w:pPr>
        <w:pStyle w:val="BodyText"/>
        <w:numPr>
          <w:ilvl w:val="0"/>
          <w:numId w:val="44"/>
        </w:numPr>
      </w:pPr>
      <w:r w:rsidRPr="00FA4B60">
        <w:t>Staff</w:t>
      </w:r>
    </w:p>
    <w:p w:rsidR="008A35A9" w:rsidRPr="00FA4B60" w:rsidRDefault="00D43052" w:rsidP="00EE4013">
      <w:pPr>
        <w:pStyle w:val="BodyText"/>
        <w:ind w:left="360"/>
      </w:pPr>
      <w:r w:rsidRPr="00FA4B60">
        <w:t xml:space="preserve">V-103 and Guideline No. 1045 are the main </w:t>
      </w:r>
      <w:r w:rsidR="00FA4B60" w:rsidRPr="00FA4B60">
        <w:t>documents</w:t>
      </w:r>
      <w:r w:rsidRPr="00FA4B60">
        <w:t xml:space="preserve"> </w:t>
      </w:r>
      <w:r w:rsidR="00EE7E2B" w:rsidRPr="00FA4B60">
        <w:t>for</w:t>
      </w:r>
      <w:r w:rsidRPr="00FA4B60">
        <w:t xml:space="preserve"> providing the standard for training and certification of VTS personnel and staffing level for VTS personnel.  These two standards are the basis for VTS staffing objective </w:t>
      </w:r>
      <w:r w:rsidR="00EE7E2B" w:rsidRPr="00FA4B60">
        <w:t>established</w:t>
      </w:r>
      <w:r w:rsidRPr="00FA4B60">
        <w:t xml:space="preserve">.  </w:t>
      </w:r>
      <w:r w:rsidR="00EE7E2B" w:rsidRPr="00FA4B60">
        <w:t>I</w:t>
      </w:r>
      <w:r w:rsidRPr="00FA4B60">
        <w:t xml:space="preserve">n addition, Guideline </w:t>
      </w:r>
      <w:r w:rsidR="00EE7E2B" w:rsidRPr="00FA4B60">
        <w:t>N</w:t>
      </w:r>
      <w:r w:rsidRPr="00FA4B60">
        <w:t>o. 1017 provides guideline</w:t>
      </w:r>
      <w:r w:rsidR="00EE7E2B" w:rsidRPr="00FA4B60">
        <w:t>s</w:t>
      </w:r>
      <w:r w:rsidRPr="00FA4B60">
        <w:t xml:space="preserve"> on the assessment for various training requirement.</w:t>
      </w:r>
    </w:p>
    <w:p w:rsidR="008A35A9" w:rsidRPr="00FA4B60" w:rsidRDefault="008A35A9" w:rsidP="00C35E86">
      <w:pPr>
        <w:pStyle w:val="BodyText"/>
        <w:numPr>
          <w:ilvl w:val="0"/>
          <w:numId w:val="44"/>
        </w:numPr>
      </w:pPr>
      <w:r w:rsidRPr="00FA4B60">
        <w:t>Procedures</w:t>
      </w:r>
    </w:p>
    <w:p w:rsidR="008A35A9" w:rsidRPr="00FA4B60" w:rsidRDefault="00D43052" w:rsidP="00EE4013">
      <w:pPr>
        <w:pStyle w:val="BodyText"/>
        <w:ind w:left="360"/>
      </w:pPr>
      <w:r w:rsidRPr="00FA4B60">
        <w:t>V-127 provides all the procedures needed for VTS operation.</w:t>
      </w:r>
    </w:p>
    <w:p w:rsidR="008A35A9" w:rsidRPr="00FA4B60" w:rsidRDefault="008A35A9" w:rsidP="00C35E86">
      <w:pPr>
        <w:pStyle w:val="BodyText"/>
        <w:numPr>
          <w:ilvl w:val="0"/>
          <w:numId w:val="44"/>
        </w:numPr>
      </w:pPr>
      <w:r w:rsidRPr="00FA4B60">
        <w:t>Quality Management</w:t>
      </w:r>
    </w:p>
    <w:p w:rsidR="00FA4B60" w:rsidRPr="00FA4B60" w:rsidRDefault="008A06A7" w:rsidP="00EE4013">
      <w:pPr>
        <w:pStyle w:val="BodyText"/>
        <w:spacing w:after="0" w:line="240" w:lineRule="auto"/>
        <w:ind w:left="360"/>
      </w:pPr>
      <w:r>
        <w:t xml:space="preserve">IALA Recommendation O-132 Quality Management for Aids to Navigation Authority is the main reference document to </w:t>
      </w:r>
      <w:proofErr w:type="gramStart"/>
      <w:r>
        <w:t>be utilized</w:t>
      </w:r>
      <w:proofErr w:type="gramEnd"/>
      <w:r>
        <w:t xml:space="preserve"> for establishing a QMS process at VTS Centres.  Additionally, the following documents are also relevant: </w:t>
      </w:r>
      <w:r w:rsidR="00FA4B60">
        <w:t>IALA Guideline No. 1101 Auditing and Assessing VTS</w:t>
      </w:r>
      <w:proofErr w:type="gramStart"/>
      <w:r w:rsidR="00FA4B60">
        <w:t xml:space="preserve">; </w:t>
      </w:r>
      <w:r>
        <w:t xml:space="preserve"> </w:t>
      </w:r>
      <w:r w:rsidR="00FA4B60">
        <w:t>IALA</w:t>
      </w:r>
      <w:proofErr w:type="gramEnd"/>
      <w:r w:rsidR="00FA4B60">
        <w:t xml:space="preserve"> Guideline No.1115 Preparing for the IMO Audit Scheme VTS; </w:t>
      </w:r>
      <w:r w:rsidR="00FA4B60" w:rsidRPr="00FA4B60">
        <w:rPr>
          <w:sz w:val="18"/>
        </w:rPr>
        <w:t xml:space="preserve"> </w:t>
      </w:r>
      <w:r w:rsidR="00FA4B60" w:rsidRPr="00FA4B60">
        <w:t>IMO A.857(</w:t>
      </w:r>
      <w:r w:rsidR="00FA4B60">
        <w:t>20</w:t>
      </w:r>
      <w:r w:rsidR="00FA4B60" w:rsidRPr="00FA4B60">
        <w:t>)</w:t>
      </w:r>
      <w:r>
        <w:t xml:space="preserve"> and </w:t>
      </w:r>
      <w:r w:rsidR="00444209">
        <w:t>T</w:t>
      </w:r>
      <w:r>
        <w:t xml:space="preserve">he </w:t>
      </w:r>
      <w:r w:rsidR="00FA4B60" w:rsidRPr="00FA4B60">
        <w:t>VTS Manual (201</w:t>
      </w:r>
      <w:r w:rsidR="00FA4B60">
        <w:t>6</w:t>
      </w:r>
      <w:r w:rsidR="00FA4B60" w:rsidRPr="00FA4B60">
        <w:t>)</w:t>
      </w:r>
      <w:r w:rsidR="00444209">
        <w:t xml:space="preserve">. </w:t>
      </w:r>
    </w:p>
    <w:p w:rsidR="008A35A9" w:rsidRPr="00FA4B60" w:rsidRDefault="008A35A9" w:rsidP="00EE4013">
      <w:pPr>
        <w:pStyle w:val="BodyText"/>
        <w:ind w:left="360"/>
      </w:pPr>
      <w:r w:rsidRPr="00FA4B60">
        <w:t xml:space="preserve">Examples of objectives that contribute to achieving the operational considerations </w:t>
      </w:r>
      <w:proofErr w:type="gramStart"/>
      <w:r w:rsidRPr="00FA4B60">
        <w:t>are provided</w:t>
      </w:r>
      <w:proofErr w:type="gramEnd"/>
      <w:r w:rsidRPr="00FA4B60">
        <w:t xml:space="preserve"> at Annex 1.</w:t>
      </w:r>
    </w:p>
    <w:p w:rsidR="008A35A9" w:rsidRPr="00FA4B60" w:rsidRDefault="008A35A9" w:rsidP="00EE4013">
      <w:pPr>
        <w:pStyle w:val="BodyText"/>
        <w:ind w:left="360"/>
      </w:pPr>
    </w:p>
    <w:p w:rsidR="008A35A9" w:rsidRPr="00FA4B60" w:rsidRDefault="00FF28C7" w:rsidP="00FF28C7">
      <w:pPr>
        <w:pStyle w:val="Heading2"/>
      </w:pPr>
      <w:bookmarkStart w:id="151" w:name="_Toc444499696"/>
      <w:bookmarkStart w:id="152" w:name="_Toc477882010"/>
      <w:r>
        <w:t>4.6</w:t>
      </w:r>
      <w:r>
        <w:tab/>
      </w:r>
      <w:r w:rsidR="008A35A9" w:rsidRPr="00FA4B60">
        <w:t>The compelling need for establishing the VTS</w:t>
      </w:r>
      <w:bookmarkEnd w:id="151"/>
      <w:bookmarkEnd w:id="152"/>
    </w:p>
    <w:p w:rsidR="008A35A9" w:rsidRPr="00FA4B60" w:rsidRDefault="008A35A9" w:rsidP="00FA4B60">
      <w:pPr>
        <w:pStyle w:val="BodyText"/>
      </w:pPr>
      <w:r w:rsidRPr="00FA4B60">
        <w:t xml:space="preserve">That is, the objectives </w:t>
      </w:r>
      <w:proofErr w:type="gramStart"/>
      <w:r w:rsidRPr="00FA4B60">
        <w:t>should be established</w:t>
      </w:r>
      <w:proofErr w:type="gramEnd"/>
      <w:r w:rsidRPr="00FA4B60">
        <w:t xml:space="preserve"> with the ultimate aim of alleviating the issues identified when determining the need to establish the VTS as described in IALA Recommendation V-119 on the Implementation of Vessel Traffic Services.</w:t>
      </w:r>
    </w:p>
    <w:p w:rsidR="008A35A9" w:rsidRPr="00FA4B60" w:rsidRDefault="008A35A9" w:rsidP="00FA4B60">
      <w:pPr>
        <w:pStyle w:val="BodyText"/>
      </w:pPr>
      <w:r w:rsidRPr="00FA4B60">
        <w:t xml:space="preserve">Examples of objectives that contribute to addressing the compelling need for establishing the VTS </w:t>
      </w:r>
      <w:proofErr w:type="gramStart"/>
      <w:r w:rsidRPr="00FA4B60">
        <w:t>are provided</w:t>
      </w:r>
      <w:proofErr w:type="gramEnd"/>
      <w:r w:rsidRPr="00FA4B60">
        <w:t xml:space="preserve"> at Annex 1.</w:t>
      </w:r>
    </w:p>
    <w:p w:rsidR="008A35A9" w:rsidRPr="008A35A9" w:rsidRDefault="008A35A9" w:rsidP="00EE4013">
      <w:pPr>
        <w:pStyle w:val="BodyText"/>
      </w:pPr>
    </w:p>
    <w:p w:rsidR="009B7F5D" w:rsidRDefault="00EE4013" w:rsidP="00DE2814">
      <w:pPr>
        <w:pStyle w:val="Heading1"/>
      </w:pPr>
      <w:bookmarkStart w:id="153" w:name="_Toc477882011"/>
      <w:r>
        <w:t xml:space="preserve">setting </w:t>
      </w:r>
      <w:del w:id="154" w:author="Talja Sari" w:date="2017-03-21T17:28:00Z">
        <w:r w:rsidDel="0026081B">
          <w:delText xml:space="preserve">measures </w:delText>
        </w:r>
      </w:del>
      <w:ins w:id="155" w:author="Talja Sari" w:date="2017-03-21T17:28:00Z">
        <w:r w:rsidR="0026081B">
          <w:t xml:space="preserve">GUIDELINES </w:t>
        </w:r>
      </w:ins>
      <w:r>
        <w:t xml:space="preserve">to </w:t>
      </w:r>
      <w:ins w:id="156" w:author="Talja Sari" w:date="2017-03-21T17:27:00Z">
        <w:r w:rsidR="0026081B">
          <w:t>ACHIEVE OBJECTIVES</w:t>
        </w:r>
      </w:ins>
      <w:del w:id="157" w:author="Talja Sari" w:date="2017-03-21T17:27:00Z">
        <w:r w:rsidDel="0026081B">
          <w:delText>evaluate effectiveness</w:delText>
        </w:r>
      </w:del>
      <w:bookmarkEnd w:id="153"/>
    </w:p>
    <w:p w:rsidR="00EE4013" w:rsidRPr="00EE4013" w:rsidRDefault="00EE4013" w:rsidP="00EE4013">
      <w:pPr>
        <w:pStyle w:val="Heading1separatationline"/>
      </w:pPr>
    </w:p>
    <w:bookmarkEnd w:id="139"/>
    <w:p w:rsidR="00EE4013" w:rsidRPr="00EE4013" w:rsidRDefault="00EE4013" w:rsidP="00EE4013">
      <w:pPr>
        <w:pStyle w:val="BodyText"/>
      </w:pPr>
      <w:r w:rsidRPr="00EE4013">
        <w:t xml:space="preserve">Once the objectives for the VTS have been </w:t>
      </w:r>
      <w:proofErr w:type="gramStart"/>
      <w:r w:rsidRPr="00EE4013">
        <w:t>set</w:t>
      </w:r>
      <w:proofErr w:type="gramEnd"/>
      <w:r w:rsidRPr="00EE4013">
        <w:t xml:space="preserve"> the VTS Authorities should implement a regime to:</w:t>
      </w:r>
    </w:p>
    <w:p w:rsidR="00EE4013" w:rsidRPr="00EE4013" w:rsidRDefault="00EE4013" w:rsidP="00C35E86">
      <w:pPr>
        <w:pStyle w:val="BodyText"/>
        <w:numPr>
          <w:ilvl w:val="0"/>
          <w:numId w:val="37"/>
        </w:numPr>
        <w:rPr>
          <w:bCs/>
        </w:rPr>
      </w:pPr>
      <w:r w:rsidRPr="00EE4013">
        <w:rPr>
          <w:bCs/>
        </w:rPr>
        <w:t>ensure the objectives established by a VTS Authority are met</w:t>
      </w:r>
    </w:p>
    <w:p w:rsidR="00EE4013" w:rsidRPr="00EE4013" w:rsidRDefault="00EE4013" w:rsidP="00C35E86">
      <w:pPr>
        <w:pStyle w:val="BodyText"/>
        <w:numPr>
          <w:ilvl w:val="0"/>
          <w:numId w:val="37"/>
        </w:numPr>
        <w:rPr>
          <w:bCs/>
        </w:rPr>
      </w:pPr>
      <w:r w:rsidRPr="00EE4013">
        <w:rPr>
          <w:bCs/>
        </w:rPr>
        <w:t>ensure the services are delivered in the best possible manner</w:t>
      </w:r>
    </w:p>
    <w:p w:rsidR="00EE4013" w:rsidRPr="00EE4013" w:rsidRDefault="00EE4013" w:rsidP="00C35E86">
      <w:pPr>
        <w:pStyle w:val="BodyText"/>
        <w:numPr>
          <w:ilvl w:val="0"/>
          <w:numId w:val="37"/>
        </w:numPr>
        <w:rPr>
          <w:bCs/>
        </w:rPr>
      </w:pPr>
      <w:r w:rsidRPr="00EE4013">
        <w:rPr>
          <w:bCs/>
        </w:rPr>
        <w:t>continually monitor performance against objectives</w:t>
      </w:r>
    </w:p>
    <w:p w:rsidR="00EE4013" w:rsidRPr="00EE4013" w:rsidRDefault="00EE4013" w:rsidP="00C35E86">
      <w:pPr>
        <w:pStyle w:val="BodyText"/>
        <w:numPr>
          <w:ilvl w:val="0"/>
          <w:numId w:val="37"/>
        </w:numPr>
        <w:rPr>
          <w:bCs/>
        </w:rPr>
      </w:pPr>
      <w:r w:rsidRPr="00EE4013">
        <w:rPr>
          <w:bCs/>
        </w:rPr>
        <w:t xml:space="preserve">progressively improve the delivery of service by measuring key measures, which reflect the performance of VTS with respect to process and risk reduction, to ensure appropriate measures can be adopted and introduced </w:t>
      </w:r>
    </w:p>
    <w:p w:rsidR="00EE4013" w:rsidRPr="00EE4013" w:rsidRDefault="00EE4013" w:rsidP="00C35E86">
      <w:pPr>
        <w:pStyle w:val="BodyText"/>
        <w:numPr>
          <w:ilvl w:val="0"/>
          <w:numId w:val="37"/>
        </w:numPr>
        <w:rPr>
          <w:bCs/>
        </w:rPr>
      </w:pPr>
      <w:r w:rsidRPr="00EE4013">
        <w:rPr>
          <w:bCs/>
        </w:rPr>
        <w:t>identify, monitor and enable VTS Authorities to keep pace and manage change and facilitate planning, prioritising and defining areas of emphasis</w:t>
      </w:r>
    </w:p>
    <w:p w:rsidR="00EE4013" w:rsidRPr="00EE4013" w:rsidRDefault="00584C57" w:rsidP="00EE4013">
      <w:pPr>
        <w:pStyle w:val="BodyText"/>
      </w:pPr>
      <w:r w:rsidRPr="00584C57">
        <w:rPr>
          <w:highlight w:val="yellow"/>
          <w:rPrChange w:id="158" w:author="Talja Sari" w:date="2017-03-21T17:31:00Z">
            <w:rPr/>
          </w:rPrChange>
        </w:rPr>
        <w:t xml:space="preserve">The key step to implementing an evaluation regime is establishing measures as a means to evaluate how the objectives are set for the VTS </w:t>
      </w:r>
      <w:proofErr w:type="gramStart"/>
      <w:r w:rsidRPr="00584C57">
        <w:rPr>
          <w:highlight w:val="yellow"/>
          <w:rPrChange w:id="159" w:author="Talja Sari" w:date="2017-03-21T17:31:00Z">
            <w:rPr/>
          </w:rPrChange>
        </w:rPr>
        <w:t>are being met</w:t>
      </w:r>
      <w:proofErr w:type="gramEnd"/>
      <w:r w:rsidRPr="00584C57">
        <w:rPr>
          <w:highlight w:val="yellow"/>
          <w:rPrChange w:id="160" w:author="Talja Sari" w:date="2017-03-21T17:31:00Z">
            <w:rPr/>
          </w:rPrChange>
        </w:rPr>
        <w:t>.</w:t>
      </w:r>
    </w:p>
    <w:p w:rsidR="00EE4013" w:rsidRPr="00EE4013" w:rsidRDefault="00EE4013" w:rsidP="00EE4013">
      <w:pPr>
        <w:pStyle w:val="BodyText"/>
      </w:pPr>
    </w:p>
    <w:p w:rsidR="00EE4013" w:rsidRPr="00EE4013" w:rsidRDefault="00550BEF" w:rsidP="00550BEF">
      <w:pPr>
        <w:pStyle w:val="Heading2"/>
      </w:pPr>
      <w:bookmarkStart w:id="161" w:name="_Toc444499698"/>
      <w:bookmarkStart w:id="162" w:name="_Toc477882012"/>
      <w:r>
        <w:lastRenderedPageBreak/>
        <w:t>5.1</w:t>
      </w:r>
      <w:r>
        <w:tab/>
      </w:r>
      <w:r w:rsidR="00EE4013" w:rsidRPr="00EE4013">
        <w:t xml:space="preserve">Measuring </w:t>
      </w:r>
      <w:ins w:id="163" w:author="Talja Sari" w:date="2017-03-21T17:34:00Z">
        <w:r w:rsidR="0026081B">
          <w:t xml:space="preserve">the achievment </w:t>
        </w:r>
      </w:ins>
      <w:del w:id="164" w:author="Talja Sari" w:date="2017-03-21T17:32:00Z">
        <w:r w:rsidR="00EE4013" w:rsidRPr="00EE4013" w:rsidDel="0026081B">
          <w:delText>Effectiveness</w:delText>
        </w:r>
      </w:del>
      <w:bookmarkEnd w:id="161"/>
      <w:ins w:id="165" w:author="Talja Sari" w:date="2017-03-21T17:34:00Z">
        <w:r w:rsidR="0026081B">
          <w:t xml:space="preserve">of </w:t>
        </w:r>
      </w:ins>
      <w:ins w:id="166" w:author="Talja Sari" w:date="2017-03-21T17:32:00Z">
        <w:r w:rsidR="0026081B">
          <w:t>the objectives</w:t>
        </w:r>
      </w:ins>
      <w:bookmarkEnd w:id="162"/>
    </w:p>
    <w:p w:rsidR="00EE4013" w:rsidRPr="00EE4013" w:rsidRDefault="00EE4013" w:rsidP="00EE4013">
      <w:pPr>
        <w:pStyle w:val="BodyText"/>
      </w:pPr>
      <w:r w:rsidRPr="00EE4013">
        <w:t xml:space="preserve">Evaluation measures need to be determined to monitor and assess that the objectives set for the VTS are effectively contributing to alleviating, or at least reducing to an acceptable level, the issues / problems the VTS </w:t>
      </w:r>
      <w:proofErr w:type="gramStart"/>
      <w:r w:rsidRPr="00EE4013">
        <w:t>was introduced</w:t>
      </w:r>
      <w:proofErr w:type="gramEnd"/>
      <w:r w:rsidRPr="00EE4013">
        <w:t xml:space="preserve"> to mitigate (</w:t>
      </w:r>
      <w:proofErr w:type="spellStart"/>
      <w:r w:rsidRPr="00EE4013">
        <w:t>eg</w:t>
      </w:r>
      <w:proofErr w:type="spellEnd"/>
      <w:r w:rsidRPr="00EE4013">
        <w:t xml:space="preserve"> risk of collisions/groundings, navigational hazards, complexity of waterway).</w:t>
      </w:r>
    </w:p>
    <w:p w:rsidR="00EE4013" w:rsidRPr="00EE4013" w:rsidRDefault="00EE4013" w:rsidP="00EE4013">
      <w:pPr>
        <w:pStyle w:val="BodyText"/>
      </w:pPr>
      <w:r w:rsidRPr="00EE4013">
        <w:t xml:space="preserve">Both positive (leading) and negative (lag) performance measures should be considered.  This ensures that operational outcomes </w:t>
      </w:r>
      <w:proofErr w:type="gramStart"/>
      <w:r w:rsidRPr="00EE4013">
        <w:t>are measured</w:t>
      </w:r>
      <w:proofErr w:type="gramEnd"/>
      <w:r w:rsidRPr="00EE4013">
        <w:t xml:space="preserve"> in terms of the success of good practice and the preventative measures that need to be implemented.  </w:t>
      </w:r>
    </w:p>
    <w:p w:rsidR="00EE4013" w:rsidRPr="00EE4013" w:rsidDel="000A295C" w:rsidRDefault="00EE4013" w:rsidP="00EE4013">
      <w:pPr>
        <w:pStyle w:val="BodyText"/>
        <w:rPr>
          <w:del w:id="167" w:author="Talja Sari" w:date="2017-03-21T17:36:00Z"/>
        </w:rPr>
      </w:pPr>
      <w:del w:id="168" w:author="Talja Sari" w:date="2017-03-21T17:36:00Z">
        <w:r w:rsidRPr="00EE4013" w:rsidDel="000A295C">
          <w:delText>Positive performance measures consider the operational outcomes; they are a measurement of the success of good practice and therefore preventive measures that avoid accidents, incidents, workplace injury and ill-health. In contrast, negative performance measures consider accidents, other adverse outcomes, injury and ill-health.</w:delText>
        </w:r>
      </w:del>
    </w:p>
    <w:p w:rsidR="00EE4013" w:rsidRPr="00EE4013" w:rsidRDefault="00550BEF" w:rsidP="00550BEF">
      <w:pPr>
        <w:pStyle w:val="Heading2"/>
      </w:pPr>
      <w:bookmarkStart w:id="169" w:name="_Toc444499699"/>
      <w:bookmarkStart w:id="170" w:name="_Toc477882013"/>
      <w:r>
        <w:t>5.2</w:t>
      </w:r>
      <w:r>
        <w:tab/>
      </w:r>
      <w:r w:rsidR="00EE4013" w:rsidRPr="00EE4013">
        <w:t>Defining performance measures</w:t>
      </w:r>
      <w:bookmarkEnd w:id="169"/>
      <w:bookmarkEnd w:id="170"/>
    </w:p>
    <w:p w:rsidR="00EE4013" w:rsidRPr="00EE4013" w:rsidRDefault="00EE4013" w:rsidP="00EE4013">
      <w:pPr>
        <w:pStyle w:val="BodyText"/>
      </w:pPr>
      <w:r w:rsidRPr="00EE4013">
        <w:t>When testing the suitability of key performance measures the following issues may be considered:</w:t>
      </w:r>
    </w:p>
    <w:p w:rsidR="00EE4013" w:rsidRPr="00EE4013" w:rsidRDefault="00EE4013" w:rsidP="00C35E86">
      <w:pPr>
        <w:pStyle w:val="BodyText"/>
        <w:numPr>
          <w:ilvl w:val="0"/>
          <w:numId w:val="45"/>
        </w:numPr>
        <w:rPr>
          <w:bCs/>
        </w:rPr>
      </w:pPr>
      <w:r w:rsidRPr="00EE4013">
        <w:rPr>
          <w:bCs/>
        </w:rPr>
        <w:t>Are they relevant?</w:t>
      </w:r>
    </w:p>
    <w:p w:rsidR="00EE4013" w:rsidRPr="00EE4013" w:rsidRDefault="00EE4013" w:rsidP="00C35E86">
      <w:pPr>
        <w:pStyle w:val="BodyText"/>
        <w:numPr>
          <w:ilvl w:val="0"/>
          <w:numId w:val="45"/>
        </w:numPr>
        <w:rPr>
          <w:bCs/>
        </w:rPr>
      </w:pPr>
      <w:proofErr w:type="gramStart"/>
      <w:r w:rsidRPr="00EE4013">
        <w:rPr>
          <w:bCs/>
        </w:rPr>
        <w:t>Are they clearly defined</w:t>
      </w:r>
      <w:proofErr w:type="gramEnd"/>
      <w:r w:rsidRPr="00EE4013">
        <w:rPr>
          <w:bCs/>
        </w:rPr>
        <w:t>?</w:t>
      </w:r>
    </w:p>
    <w:p w:rsidR="00EE4013" w:rsidRPr="00EE4013" w:rsidRDefault="00EE4013" w:rsidP="00C35E86">
      <w:pPr>
        <w:pStyle w:val="BodyText"/>
        <w:numPr>
          <w:ilvl w:val="0"/>
          <w:numId w:val="45"/>
        </w:numPr>
        <w:rPr>
          <w:bCs/>
        </w:rPr>
      </w:pPr>
      <w:r w:rsidRPr="00EE4013">
        <w:rPr>
          <w:bCs/>
        </w:rPr>
        <w:t>Are they readily measurable?</w:t>
      </w:r>
    </w:p>
    <w:p w:rsidR="00EE4013" w:rsidRPr="00EE4013" w:rsidRDefault="00EE4013" w:rsidP="00C35E86">
      <w:pPr>
        <w:pStyle w:val="BodyText"/>
        <w:numPr>
          <w:ilvl w:val="0"/>
          <w:numId w:val="45"/>
        </w:numPr>
        <w:rPr>
          <w:bCs/>
        </w:rPr>
      </w:pPr>
      <w:r w:rsidRPr="00EE4013">
        <w:rPr>
          <w:bCs/>
        </w:rPr>
        <w:t>Are they acceptable to people across the organisation?</w:t>
      </w:r>
    </w:p>
    <w:p w:rsidR="00EE4013" w:rsidRPr="00EE4013" w:rsidRDefault="00EE4013" w:rsidP="00C35E86">
      <w:pPr>
        <w:pStyle w:val="BodyText"/>
        <w:numPr>
          <w:ilvl w:val="0"/>
          <w:numId w:val="45"/>
        </w:numPr>
        <w:rPr>
          <w:bCs/>
        </w:rPr>
      </w:pPr>
      <w:r w:rsidRPr="00EE4013">
        <w:rPr>
          <w:bCs/>
        </w:rPr>
        <w:t>Are they comparable from one measurement to the next?</w:t>
      </w:r>
    </w:p>
    <w:p w:rsidR="00EE4013" w:rsidRPr="00EE4013" w:rsidRDefault="00EE4013" w:rsidP="00C35E86">
      <w:pPr>
        <w:pStyle w:val="BodyText"/>
        <w:numPr>
          <w:ilvl w:val="0"/>
          <w:numId w:val="45"/>
        </w:numPr>
        <w:rPr>
          <w:bCs/>
        </w:rPr>
      </w:pPr>
      <w:r w:rsidRPr="00EE4013">
        <w:rPr>
          <w:bCs/>
        </w:rPr>
        <w:t>Are they unambiguous?</w:t>
      </w:r>
    </w:p>
    <w:p w:rsidR="00EE4013" w:rsidRPr="00EE4013" w:rsidRDefault="00EE4013" w:rsidP="00C35E86">
      <w:pPr>
        <w:pStyle w:val="BodyText"/>
        <w:numPr>
          <w:ilvl w:val="0"/>
          <w:numId w:val="45"/>
        </w:numPr>
        <w:rPr>
          <w:bCs/>
        </w:rPr>
      </w:pPr>
      <w:r w:rsidRPr="00EE4013">
        <w:rPr>
          <w:bCs/>
        </w:rPr>
        <w:t>Are they statistically valid?</w:t>
      </w:r>
    </w:p>
    <w:p w:rsidR="00EE4013" w:rsidRPr="00EE4013" w:rsidRDefault="00EE4013" w:rsidP="00C35E86">
      <w:pPr>
        <w:pStyle w:val="BodyText"/>
        <w:numPr>
          <w:ilvl w:val="0"/>
          <w:numId w:val="45"/>
        </w:numPr>
        <w:rPr>
          <w:bCs/>
        </w:rPr>
      </w:pPr>
      <w:proofErr w:type="gramStart"/>
      <w:r w:rsidRPr="00EE4013">
        <w:rPr>
          <w:bCs/>
        </w:rPr>
        <w:t>Can it be collected</w:t>
      </w:r>
      <w:proofErr w:type="gramEnd"/>
      <w:r w:rsidRPr="00EE4013">
        <w:rPr>
          <w:bCs/>
        </w:rPr>
        <w:t xml:space="preserve"> in a timely and cost effective manner?</w:t>
      </w:r>
    </w:p>
    <w:p w:rsidR="00EE4013" w:rsidRPr="00EE4013" w:rsidRDefault="00EE4013" w:rsidP="00EE4013">
      <w:pPr>
        <w:pStyle w:val="BodyText"/>
      </w:pPr>
      <w:r w:rsidRPr="00EE4013">
        <w:t>This should lead to a set of measures which:</w:t>
      </w:r>
    </w:p>
    <w:p w:rsidR="00EE4013" w:rsidRPr="00EE4013" w:rsidRDefault="00EE4013" w:rsidP="00C35E86">
      <w:pPr>
        <w:pStyle w:val="BodyText"/>
        <w:numPr>
          <w:ilvl w:val="0"/>
          <w:numId w:val="46"/>
        </w:numPr>
        <w:rPr>
          <w:bCs/>
        </w:rPr>
      </w:pPr>
      <w:r w:rsidRPr="00EE4013">
        <w:rPr>
          <w:bCs/>
        </w:rPr>
        <w:t>Accurately and consistently measure the parameter to monitor</w:t>
      </w:r>
    </w:p>
    <w:p w:rsidR="00EE4013" w:rsidRPr="00EE4013" w:rsidRDefault="00EE4013" w:rsidP="00C35E86">
      <w:pPr>
        <w:pStyle w:val="BodyText"/>
        <w:numPr>
          <w:ilvl w:val="0"/>
          <w:numId w:val="46"/>
        </w:numPr>
        <w:rPr>
          <w:bCs/>
        </w:rPr>
      </w:pPr>
      <w:r w:rsidRPr="00EE4013">
        <w:rPr>
          <w:bCs/>
        </w:rPr>
        <w:t xml:space="preserve">Are easily understood by users </w:t>
      </w:r>
    </w:p>
    <w:p w:rsidR="00EE4013" w:rsidRPr="00EE4013" w:rsidRDefault="00EE4013" w:rsidP="00C35E86">
      <w:pPr>
        <w:pStyle w:val="BodyText"/>
        <w:numPr>
          <w:ilvl w:val="0"/>
          <w:numId w:val="46"/>
        </w:numPr>
        <w:rPr>
          <w:bCs/>
        </w:rPr>
      </w:pPr>
      <w:r w:rsidRPr="00EE4013">
        <w:rPr>
          <w:bCs/>
        </w:rPr>
        <w:t xml:space="preserve">Are relatively simple to collect </w:t>
      </w:r>
    </w:p>
    <w:p w:rsidR="00EE4013" w:rsidRPr="00EE4013" w:rsidRDefault="00EE4013" w:rsidP="00C35E86">
      <w:pPr>
        <w:pStyle w:val="BodyText"/>
        <w:numPr>
          <w:ilvl w:val="0"/>
          <w:numId w:val="46"/>
        </w:numPr>
        <w:rPr>
          <w:bCs/>
        </w:rPr>
      </w:pPr>
      <w:r w:rsidRPr="00EE4013">
        <w:rPr>
          <w:bCs/>
        </w:rPr>
        <w:t>Are timely in that they support Authorities to identify and implement a response that can influence the outcome</w:t>
      </w:r>
    </w:p>
    <w:p w:rsidR="00EE4013" w:rsidRPr="00EE4013" w:rsidRDefault="00EE4013" w:rsidP="00C35E86">
      <w:pPr>
        <w:pStyle w:val="BodyText"/>
        <w:numPr>
          <w:ilvl w:val="0"/>
          <w:numId w:val="46"/>
        </w:numPr>
        <w:rPr>
          <w:bCs/>
        </w:rPr>
      </w:pPr>
      <w:r w:rsidRPr="00EE4013">
        <w:rPr>
          <w:bCs/>
        </w:rPr>
        <w:t>Readily relate to the objectives of the organisation</w:t>
      </w:r>
    </w:p>
    <w:p w:rsidR="00EE4013" w:rsidRPr="00EE4013" w:rsidRDefault="00550BEF" w:rsidP="00550BEF">
      <w:pPr>
        <w:pStyle w:val="Heading2"/>
      </w:pPr>
      <w:bookmarkStart w:id="171" w:name="_Toc444499700"/>
      <w:bookmarkStart w:id="172" w:name="_Toc477882014"/>
      <w:r>
        <w:t>5.3</w:t>
      </w:r>
      <w:r>
        <w:tab/>
      </w:r>
      <w:r w:rsidR="00EE4013" w:rsidRPr="00EE4013">
        <w:t>Risk Assessments</w:t>
      </w:r>
      <w:bookmarkEnd w:id="171"/>
      <w:bookmarkEnd w:id="172"/>
    </w:p>
    <w:p w:rsidR="00EE4013" w:rsidRPr="00EE4013" w:rsidRDefault="00EE4013" w:rsidP="00EE4013">
      <w:pPr>
        <w:pStyle w:val="BodyText"/>
      </w:pPr>
      <w:r w:rsidRPr="00EE4013">
        <w:t xml:space="preserve">Risk assessments can provide input into the development of performance measures by identifying outcome areas that may need to </w:t>
      </w:r>
      <w:proofErr w:type="gramStart"/>
      <w:r w:rsidRPr="00EE4013">
        <w:t>be addressed</w:t>
      </w:r>
      <w:proofErr w:type="gramEnd"/>
      <w:r w:rsidRPr="00EE4013">
        <w:t xml:space="preserve">.  The following process </w:t>
      </w:r>
      <w:proofErr w:type="gramStart"/>
      <w:r w:rsidRPr="00EE4013">
        <w:t>can be followed</w:t>
      </w:r>
      <w:proofErr w:type="gramEnd"/>
      <w:r w:rsidRPr="00EE4013">
        <w:t xml:space="preserve">: </w:t>
      </w:r>
    </w:p>
    <w:p w:rsidR="00EE4013" w:rsidRPr="00EE4013" w:rsidRDefault="00EE4013" w:rsidP="00C35E86">
      <w:pPr>
        <w:pStyle w:val="BodyText"/>
        <w:numPr>
          <w:ilvl w:val="0"/>
          <w:numId w:val="47"/>
        </w:numPr>
      </w:pPr>
      <w:r w:rsidRPr="00EE4013">
        <w:t xml:space="preserve">List the hazards that are present in the workspace that </w:t>
      </w:r>
      <w:proofErr w:type="gramStart"/>
      <w:r w:rsidRPr="00EE4013">
        <w:t>have been identified and assessed</w:t>
      </w:r>
      <w:proofErr w:type="gramEnd"/>
      <w:r w:rsidRPr="00EE4013">
        <w:t xml:space="preserve">. To do this it may be wise to refer to risk assessments that </w:t>
      </w:r>
      <w:proofErr w:type="gramStart"/>
      <w:r w:rsidRPr="00EE4013">
        <w:t>have been carried out</w:t>
      </w:r>
      <w:proofErr w:type="gramEnd"/>
      <w:r w:rsidRPr="00EE4013">
        <w:t xml:space="preserve"> in the past.</w:t>
      </w:r>
    </w:p>
    <w:p w:rsidR="00EE4013" w:rsidRPr="00EE4013" w:rsidRDefault="00EE4013" w:rsidP="00C35E86">
      <w:pPr>
        <w:pStyle w:val="BodyText"/>
        <w:numPr>
          <w:ilvl w:val="0"/>
          <w:numId w:val="47"/>
        </w:numPr>
      </w:pPr>
      <w:r w:rsidRPr="00EE4013">
        <w:t xml:space="preserve">Identify which organisational and/or operational objective the hazard is associated </w:t>
      </w:r>
      <w:proofErr w:type="gramStart"/>
      <w:r w:rsidRPr="00EE4013">
        <w:t>with</w:t>
      </w:r>
      <w:proofErr w:type="gramEnd"/>
      <w:r w:rsidRPr="00EE4013">
        <w:t>.</w:t>
      </w:r>
    </w:p>
    <w:p w:rsidR="00EE4013" w:rsidRPr="00EE4013" w:rsidRDefault="00EE4013" w:rsidP="00C35E86">
      <w:pPr>
        <w:pStyle w:val="BodyText"/>
        <w:numPr>
          <w:ilvl w:val="0"/>
          <w:numId w:val="47"/>
        </w:numPr>
      </w:pPr>
      <w:r w:rsidRPr="00EE4013">
        <w:t xml:space="preserve">For each hazard found the current hazard controls that are in place </w:t>
      </w:r>
      <w:proofErr w:type="gramStart"/>
      <w:r w:rsidRPr="00EE4013">
        <w:t>must also be identified</w:t>
      </w:r>
      <w:proofErr w:type="gramEnd"/>
      <w:r w:rsidRPr="00EE4013">
        <w:t xml:space="preserve">, these will be procedures that have been implemented to improve results already. </w:t>
      </w:r>
    </w:p>
    <w:p w:rsidR="00EE4013" w:rsidRPr="00EE4013" w:rsidRDefault="00EE4013" w:rsidP="00C35E86">
      <w:pPr>
        <w:pStyle w:val="BodyText"/>
        <w:numPr>
          <w:ilvl w:val="0"/>
          <w:numId w:val="47"/>
        </w:numPr>
      </w:pPr>
      <w:r w:rsidRPr="00EE4013">
        <w:t xml:space="preserve">When these </w:t>
      </w:r>
      <w:proofErr w:type="gramStart"/>
      <w:r w:rsidRPr="00EE4013">
        <w:t>have been identified</w:t>
      </w:r>
      <w:proofErr w:type="gramEnd"/>
      <w:r w:rsidRPr="00EE4013">
        <w:t xml:space="preserve">, a choice must be made as to which area it is most beneficial for the organisation to measure. </w:t>
      </w:r>
      <w:proofErr w:type="gramStart"/>
      <w:r w:rsidRPr="00EE4013">
        <w:t>This could be areas that need further improvement than the current system is providing,</w:t>
      </w:r>
      <w:proofErr w:type="gramEnd"/>
      <w:r w:rsidRPr="00EE4013">
        <w:t xml:space="preserve"> or those that you want to measure the operational performance from.</w:t>
      </w:r>
    </w:p>
    <w:p w:rsidR="00EE4013" w:rsidRPr="00EE4013" w:rsidRDefault="00EE4013" w:rsidP="00C35E86">
      <w:pPr>
        <w:pStyle w:val="BodyText"/>
        <w:numPr>
          <w:ilvl w:val="0"/>
          <w:numId w:val="47"/>
        </w:numPr>
      </w:pPr>
      <w:r w:rsidRPr="00EE4013">
        <w:t xml:space="preserve">Then it is a case of creating and developing the measures. It is measuring aspects of performance in a positive way, to ensure that everything that </w:t>
      </w:r>
      <w:proofErr w:type="gramStart"/>
      <w:r w:rsidRPr="00EE4013">
        <w:t>is being implemented</w:t>
      </w:r>
      <w:proofErr w:type="gramEnd"/>
      <w:r w:rsidRPr="00EE4013">
        <w:t xml:space="preserve"> is working effectively.</w:t>
      </w:r>
    </w:p>
    <w:p w:rsidR="00EE4013" w:rsidRPr="00EE4013" w:rsidRDefault="00EE4013" w:rsidP="00C35E86">
      <w:pPr>
        <w:pStyle w:val="BodyText"/>
        <w:numPr>
          <w:ilvl w:val="0"/>
          <w:numId w:val="47"/>
        </w:numPr>
      </w:pPr>
      <w:r w:rsidRPr="00EE4013">
        <w:lastRenderedPageBreak/>
        <w:t xml:space="preserve">After the measures </w:t>
      </w:r>
      <w:proofErr w:type="gramStart"/>
      <w:r w:rsidRPr="00EE4013">
        <w:t>have been developed</w:t>
      </w:r>
      <w:proofErr w:type="gramEnd"/>
      <w:r w:rsidRPr="00EE4013">
        <w:t xml:space="preserve"> it is necessary to develop the methodology, so select measures that are the most relevant and cost effective to collect, easily understood by the majority of people in the workplace and can be quickly and easily measured. It must be understood how the information will be collected; </w:t>
      </w:r>
      <w:proofErr w:type="gramStart"/>
      <w:r w:rsidRPr="00EE4013">
        <w:t>and also</w:t>
      </w:r>
      <w:proofErr w:type="gramEnd"/>
      <w:r w:rsidRPr="00EE4013">
        <w:t xml:space="preserve"> how often this information needs to be collected for it to be useful.</w:t>
      </w:r>
    </w:p>
    <w:p w:rsidR="00EE4013" w:rsidRPr="00EE4013" w:rsidRDefault="00EE4013" w:rsidP="00C35E86">
      <w:pPr>
        <w:pStyle w:val="BodyText"/>
        <w:numPr>
          <w:ilvl w:val="0"/>
          <w:numId w:val="47"/>
        </w:numPr>
      </w:pPr>
      <w:proofErr w:type="gramStart"/>
      <w:r w:rsidRPr="00EE4013">
        <w:t>Finally</w:t>
      </w:r>
      <w:proofErr w:type="gramEnd"/>
      <w:r w:rsidRPr="00EE4013">
        <w:t xml:space="preserve"> the performance and effectiveness of the measures must be reviewed by checking whether they are effective measures of the areas that have been identified. This review must be undertaken periodically or when processes and equipment changes, as measure management is an on-going and ever changing process.</w:t>
      </w:r>
    </w:p>
    <w:p w:rsidR="00A90D86" w:rsidRDefault="00A90D86" w:rsidP="00DE2814">
      <w:pPr>
        <w:pStyle w:val="Heading1"/>
      </w:pPr>
      <w:bookmarkStart w:id="173" w:name="_Toc434514863"/>
      <w:bookmarkStart w:id="174" w:name="_Toc477882015"/>
      <w:r w:rsidRPr="00854032">
        <w:t>R</w:t>
      </w:r>
      <w:r w:rsidR="005B5651">
        <w:t>E</w:t>
      </w:r>
      <w:r w:rsidRPr="00854032">
        <w:t>VIEW</w:t>
      </w:r>
      <w:bookmarkEnd w:id="173"/>
      <w:bookmarkEnd w:id="174"/>
      <w:r w:rsidR="00B40199">
        <w:t xml:space="preserve"> </w:t>
      </w:r>
    </w:p>
    <w:p w:rsidR="00A90D86" w:rsidRPr="00A90D86" w:rsidRDefault="00A90D86" w:rsidP="00A90D86">
      <w:pPr>
        <w:pStyle w:val="Heading1separatationline"/>
      </w:pPr>
    </w:p>
    <w:p w:rsidR="005B5651" w:rsidDel="000A295C" w:rsidRDefault="005B5651" w:rsidP="005B5651">
      <w:pPr>
        <w:pStyle w:val="BodyText"/>
        <w:rPr>
          <w:del w:id="175" w:author="Talja Sari" w:date="2017-03-21T17:38:00Z"/>
        </w:rPr>
      </w:pPr>
      <w:del w:id="176" w:author="Talja Sari" w:date="2017-03-21T17:38:00Z">
        <w:r w:rsidDel="000A295C">
          <w:delText xml:space="preserve">A review should be undertaken regularly, preferably annually when reviewing risk analyses or the Business Continuity Plan.  </w:delText>
        </w:r>
      </w:del>
    </w:p>
    <w:p w:rsidR="005B5651" w:rsidRDefault="005B5651" w:rsidP="005B5651">
      <w:pPr>
        <w:pStyle w:val="BodyText"/>
      </w:pPr>
      <w:r>
        <w:t xml:space="preserve">Undertaking a regular  review provides the opportunity to examine the objectives set for the VTS, bearing in mind changes in operations,  operational  methods,  personnel  and  the  availability  of  technology,  to ensure they remain applicable and are being achieved. This may identify areas that require attention in order for the operational objectives to </w:t>
      </w:r>
      <w:proofErr w:type="gramStart"/>
      <w:r>
        <w:t>be met</w:t>
      </w:r>
      <w:proofErr w:type="gramEnd"/>
      <w:r>
        <w:t>.</w:t>
      </w:r>
    </w:p>
    <w:p w:rsidR="002E7635" w:rsidRDefault="000174F9" w:rsidP="00DE2814">
      <w:pPr>
        <w:pStyle w:val="Heading1"/>
      </w:pPr>
      <w:bookmarkStart w:id="177" w:name="_Toc477882016"/>
      <w:del w:id="178" w:author="Talja Sari" w:date="2017-03-21T17:43:00Z">
        <w:r w:rsidDel="000A295C">
          <w:delText>F</w:delText>
        </w:r>
        <w:r w:rsidR="0093492E" w:rsidDel="000A295C">
          <w:rPr>
            <w:caps w:val="0"/>
          </w:rPr>
          <w:delText>IGURES</w:delText>
        </w:r>
      </w:del>
      <w:ins w:id="179" w:author="Talja Sari" w:date="2017-03-21T17:43:00Z">
        <w:r w:rsidR="000A295C">
          <w:t>tables (annex a)</w:t>
        </w:r>
      </w:ins>
      <w:bookmarkEnd w:id="177"/>
    </w:p>
    <w:p w:rsidR="002E7635" w:rsidRPr="002E7635" w:rsidRDefault="002E7635" w:rsidP="002E7635">
      <w:pPr>
        <w:pStyle w:val="Heading1separatationline"/>
      </w:pPr>
    </w:p>
    <w:p w:rsidR="00550BEF" w:rsidDel="000A295C" w:rsidRDefault="000A295C" w:rsidP="000A295C">
      <w:pPr>
        <w:pStyle w:val="Textedesaisie"/>
        <w:rPr>
          <w:del w:id="180" w:author="Talja Sari" w:date="2017-03-21T17:44:00Z"/>
        </w:rPr>
      </w:pPr>
      <w:ins w:id="181" w:author="Talja Sari" w:date="2017-03-21T17:45:00Z">
        <w:r w:rsidRPr="000A295C">
          <w:rPr>
            <w:highlight w:val="yellow"/>
          </w:rPr>
          <w:t>Examples for setting Objectives and achieving them</w:t>
        </w:r>
        <w:r>
          <w:rPr>
            <w:highlight w:val="yellow"/>
          </w:rPr>
          <w:t xml:space="preserve"> </w:t>
        </w:r>
        <w:proofErr w:type="gramStart"/>
        <w:r w:rsidR="00B51F7A">
          <w:rPr>
            <w:highlight w:val="yellow"/>
          </w:rPr>
          <w:t>are presented</w:t>
        </w:r>
        <w:proofErr w:type="gramEnd"/>
        <w:r w:rsidR="00B51F7A">
          <w:rPr>
            <w:highlight w:val="yellow"/>
          </w:rPr>
          <w:t xml:space="preserve"> </w:t>
        </w:r>
        <w:r>
          <w:rPr>
            <w:highlight w:val="yellow"/>
          </w:rPr>
          <w:t>in Annex A</w:t>
        </w:r>
        <w:r w:rsidRPr="000A295C" w:rsidDel="000A295C">
          <w:rPr>
            <w:highlight w:val="yellow"/>
          </w:rPr>
          <w:t xml:space="preserve"> </w:t>
        </w:r>
      </w:ins>
      <w:del w:id="182" w:author="Talja Sari" w:date="2017-03-21T17:44:00Z">
        <w:r w:rsidR="00550BEF" w:rsidRPr="00550BEF" w:rsidDel="000A295C">
          <w:rPr>
            <w:highlight w:val="yellow"/>
          </w:rPr>
          <w:delText>** need to develop tables to reflect possible examples, ie.</w:delText>
        </w:r>
      </w:del>
    </w:p>
    <w:p w:rsidR="00994D97" w:rsidDel="000A295C" w:rsidRDefault="00AE544E" w:rsidP="00B51F7A">
      <w:pPr>
        <w:pStyle w:val="Textedesaisie"/>
        <w:rPr>
          <w:del w:id="183" w:author="Talja Sari" w:date="2017-03-21T17:44:00Z"/>
        </w:rPr>
      </w:pPr>
      <w:del w:id="184" w:author="Talja Sari" w:date="2017-03-21T17:44:00Z">
        <w:r w:rsidDel="000A295C">
          <w:delText>Incident rate versus vessel movement examples</w:delText>
        </w:r>
      </w:del>
    </w:p>
    <w:p w:rsidR="00BA7A0D" w:rsidRDefault="00AE544E" w:rsidP="00BA7A0D">
      <w:pPr>
        <w:pStyle w:val="Textedesaisie"/>
        <w:rPr>
          <w:del w:id="185" w:author="Talja Sari" w:date="2017-03-21T17:44:00Z"/>
        </w:rPr>
        <w:pPrChange w:id="186" w:author="Talja Sari" w:date="2017-03-21T17:44:00Z">
          <w:pPr>
            <w:pStyle w:val="Textedesaisie"/>
            <w:ind w:left="708"/>
          </w:pPr>
        </w:pPrChange>
      </w:pPr>
      <w:del w:id="187" w:author="Talja Sari" w:date="2017-03-21T17:44:00Z">
        <w:r w:rsidDel="000A295C">
          <w:delText>VTS1 10,000 vessels with 10 incidents</w:delText>
        </w:r>
      </w:del>
    </w:p>
    <w:p w:rsidR="00BA7A0D" w:rsidRDefault="00AE544E" w:rsidP="00BA7A0D">
      <w:pPr>
        <w:pStyle w:val="Textedesaisie"/>
        <w:rPr>
          <w:del w:id="188" w:author="Talja Sari" w:date="2017-03-21T17:44:00Z"/>
        </w:rPr>
        <w:pPrChange w:id="189" w:author="Talja Sari" w:date="2017-03-21T17:44:00Z">
          <w:pPr>
            <w:pStyle w:val="Textedesaisie"/>
            <w:ind w:left="708"/>
          </w:pPr>
        </w:pPrChange>
      </w:pPr>
      <w:del w:id="190" w:author="Talja Sari" w:date="2017-03-21T17:44:00Z">
        <w:r w:rsidDel="000A295C">
          <w:delText>VTS2 5,000</w:delText>
        </w:r>
      </w:del>
      <w:del w:id="191" w:author="Talja Sari" w:date="2017-03-21T17:39:00Z">
        <w:r w:rsidDel="000A295C">
          <w:delText>0</w:delText>
        </w:r>
      </w:del>
      <w:del w:id="192" w:author="Talja Sari" w:date="2017-03-21T17:44:00Z">
        <w:r w:rsidDel="000A295C">
          <w:delText xml:space="preserve"> vessels with 10 incidents</w:delText>
        </w:r>
      </w:del>
    </w:p>
    <w:p w:rsidR="00BA7A0D" w:rsidRDefault="00AE544E" w:rsidP="00BA7A0D">
      <w:pPr>
        <w:pStyle w:val="Textedesaisie"/>
        <w:rPr>
          <w:del w:id="193" w:author="Talja Sari" w:date="2017-03-21T17:44:00Z"/>
        </w:rPr>
        <w:pPrChange w:id="194" w:author="Talja Sari" w:date="2017-03-21T17:44:00Z">
          <w:pPr>
            <w:pStyle w:val="Textedesaisie"/>
            <w:ind w:left="708"/>
          </w:pPr>
        </w:pPrChange>
      </w:pPr>
      <w:del w:id="195" w:author="Talja Sari" w:date="2017-03-21T17:44:00Z">
        <w:r w:rsidDel="000A295C">
          <w:delText>While the objective is to reduce the number of incidents, in this example can you tell which vts is more effective than the other</w:delText>
        </w:r>
      </w:del>
    </w:p>
    <w:p w:rsidR="00E069B6" w:rsidRDefault="00E069B6" w:rsidP="00E069B6">
      <w:pPr>
        <w:pStyle w:val="Heading1"/>
      </w:pPr>
      <w:bookmarkStart w:id="196" w:name="_Toc457215592"/>
      <w:bookmarkStart w:id="197" w:name="_Toc477882017"/>
      <w:r>
        <w:t>DEFINITIONS</w:t>
      </w:r>
      <w:bookmarkEnd w:id="196"/>
      <w:bookmarkEnd w:id="197"/>
    </w:p>
    <w:p w:rsidR="00E069B6" w:rsidRDefault="00E069B6" w:rsidP="00E069B6">
      <w:pPr>
        <w:pStyle w:val="Heading1separatationline"/>
      </w:pPr>
    </w:p>
    <w:p w:rsidR="006744D8" w:rsidRDefault="00E069B6" w:rsidP="00E069B6">
      <w:pPr>
        <w:pStyle w:val="BodyText"/>
      </w:pPr>
      <w:r w:rsidRPr="00B7368B">
        <w:t xml:space="preserve">The definition of terms used in this Guideline </w:t>
      </w:r>
      <w:proofErr w:type="gramStart"/>
      <w:r w:rsidRPr="00B7368B">
        <w:t>can be found</w:t>
      </w:r>
      <w:proofErr w:type="gramEnd"/>
      <w:r w:rsidRPr="00B7368B">
        <w:t xml:space="preserve"> in the International Dictionary of Marine Aids to Navigation (IALA Dictionary) a</w:t>
      </w:r>
      <w:r>
        <w:t xml:space="preserve">t </w:t>
      </w:r>
      <w:hyperlink r:id="rId23" w:history="1">
        <w:r w:rsidRPr="00CE5EF4">
          <w:rPr>
            <w:rStyle w:val="Hyperlink"/>
          </w:rPr>
          <w:t>http://www.iala-aism.org/wiki/dictionary.Acronyms</w:t>
        </w:r>
      </w:hyperlink>
    </w:p>
    <w:p w:rsidR="00E069B6" w:rsidRDefault="00E069B6" w:rsidP="00E069B6">
      <w:pPr>
        <w:pStyle w:val="Heading1"/>
      </w:pPr>
      <w:bookmarkStart w:id="198" w:name="_Toc477882018"/>
      <w:r>
        <w:t>ACRONYMS</w:t>
      </w:r>
      <w:bookmarkEnd w:id="198"/>
    </w:p>
    <w:p w:rsidR="00E069B6" w:rsidRPr="00E069B6" w:rsidRDefault="00E069B6" w:rsidP="00E069B6">
      <w:pPr>
        <w:pStyle w:val="Heading1separatationline"/>
      </w:pPr>
    </w:p>
    <w:p w:rsidR="006744D8" w:rsidRDefault="006744D8" w:rsidP="00E069B6">
      <w:pPr>
        <w:pStyle w:val="Acronym"/>
      </w:pPr>
      <w:r>
        <w:t>IMO</w:t>
      </w:r>
      <w:r>
        <w:tab/>
        <w:t>International Maritime Organization (Acronym style)</w:t>
      </w:r>
    </w:p>
    <w:p w:rsidR="00D32DDF" w:rsidRDefault="00D32DDF" w:rsidP="002C77F4">
      <w:pPr>
        <w:pStyle w:val="Heading1"/>
      </w:pPr>
      <w:bookmarkStart w:id="199" w:name="_Toc477882019"/>
      <w:r>
        <w:t>R</w:t>
      </w:r>
      <w:r w:rsidR="0093492E">
        <w:t>EFERENCES</w:t>
      </w:r>
      <w:bookmarkEnd w:id="199"/>
    </w:p>
    <w:p w:rsidR="00D32DDF" w:rsidRDefault="00D32DDF" w:rsidP="00D32DDF">
      <w:pPr>
        <w:pStyle w:val="Heading1separatationline"/>
      </w:pPr>
    </w:p>
    <w:p w:rsidR="00D32DDF" w:rsidRDefault="009822EC" w:rsidP="009822EC">
      <w:pPr>
        <w:pStyle w:val="Reference"/>
      </w:pPr>
      <w:r>
        <w:t>I</w:t>
      </w:r>
      <w:r w:rsidRPr="009822EC">
        <w:t>MO Resolution A.857(20) Guidelines for Vessel Traffic Services</w:t>
      </w:r>
    </w:p>
    <w:p w:rsidR="00D32DDF" w:rsidRDefault="009822EC" w:rsidP="009822EC">
      <w:pPr>
        <w:pStyle w:val="Reference"/>
      </w:pPr>
      <w:r w:rsidRPr="009822EC">
        <w:t>IMO Resolution A.1067(28) Framework and Procedures for the IMO Member State Audit Scheme</w:t>
      </w:r>
    </w:p>
    <w:p w:rsidR="009822EC" w:rsidRDefault="009822EC" w:rsidP="009822EC">
      <w:pPr>
        <w:pStyle w:val="Reference"/>
        <w:rPr>
          <w:lang w:val="fr-CA"/>
        </w:rPr>
      </w:pPr>
      <w:r w:rsidRPr="00550BEF">
        <w:rPr>
          <w:lang w:val="fr-CA"/>
        </w:rPr>
        <w:t>Resolution A.1070(28) on IMO Instruments Implementation Code (III Code)</w:t>
      </w:r>
    </w:p>
    <w:p w:rsidR="009822EC" w:rsidRDefault="009822EC" w:rsidP="009822EC">
      <w:pPr>
        <w:pStyle w:val="Reference"/>
        <w:rPr>
          <w:lang w:val="en-CA"/>
        </w:rPr>
      </w:pPr>
      <w:r w:rsidRPr="00550BEF">
        <w:rPr>
          <w:lang w:val="en-CA"/>
        </w:rPr>
        <w:t>IMO Circular Letter No. 3425 ‐ Auditor’s Manual for the IMO Member State Audit Scheme (IMSAS)</w:t>
      </w:r>
    </w:p>
    <w:p w:rsidR="009822EC" w:rsidRDefault="009822EC" w:rsidP="009822EC">
      <w:pPr>
        <w:pStyle w:val="Reference"/>
        <w:rPr>
          <w:lang w:val="en-CA"/>
        </w:rPr>
      </w:pPr>
      <w:r w:rsidRPr="009822EC">
        <w:rPr>
          <w:lang w:val="en-CA"/>
        </w:rPr>
        <w:t>IALA Recommendation V-119 on The Implementation of Vessel Traffic Services</w:t>
      </w:r>
    </w:p>
    <w:p w:rsidR="009822EC" w:rsidRDefault="009822EC" w:rsidP="009822EC">
      <w:pPr>
        <w:pStyle w:val="Reference"/>
        <w:rPr>
          <w:lang w:val="en-CA"/>
        </w:rPr>
      </w:pPr>
      <w:r w:rsidRPr="009822EC">
        <w:rPr>
          <w:lang w:val="en-CA"/>
        </w:rPr>
        <w:t>IALA Guideline 1101 on Auditing and Assessing VTS</w:t>
      </w:r>
    </w:p>
    <w:p w:rsidR="009822EC" w:rsidRDefault="009822EC" w:rsidP="009822EC">
      <w:pPr>
        <w:pStyle w:val="Reference"/>
        <w:rPr>
          <w:lang w:val="en-CA"/>
        </w:rPr>
      </w:pPr>
      <w:r w:rsidRPr="009822EC">
        <w:rPr>
          <w:lang w:val="en-CA"/>
        </w:rPr>
        <w:t>IAIA Guideline No 1110 – Use of Decision support Tools for VTS Personnel.</w:t>
      </w:r>
    </w:p>
    <w:p w:rsidR="009822EC" w:rsidRPr="009822EC" w:rsidRDefault="009822EC" w:rsidP="009822EC">
      <w:pPr>
        <w:pStyle w:val="Reference"/>
        <w:rPr>
          <w:lang w:val="en-CA"/>
        </w:rPr>
      </w:pPr>
      <w:r w:rsidRPr="009822EC">
        <w:rPr>
          <w:lang w:val="en-CA"/>
        </w:rPr>
        <w:t>Standards for Training and Certification of VTS Personnel V-103</w:t>
      </w:r>
    </w:p>
    <w:p w:rsidR="009822EC" w:rsidRDefault="009822EC" w:rsidP="009822EC">
      <w:pPr>
        <w:pStyle w:val="Reference"/>
        <w:rPr>
          <w:lang w:val="en-CA"/>
        </w:rPr>
      </w:pPr>
      <w:r w:rsidRPr="009822EC">
        <w:rPr>
          <w:lang w:val="en-CA"/>
        </w:rPr>
        <w:lastRenderedPageBreak/>
        <w:t>Staffing Levels at VTS Centres IALA Guideline No. 1045</w:t>
      </w:r>
    </w:p>
    <w:p w:rsidR="009822EC" w:rsidRPr="009822EC" w:rsidRDefault="009822EC" w:rsidP="009822EC">
      <w:pPr>
        <w:pStyle w:val="Reference"/>
        <w:rPr>
          <w:lang w:val="en-CA"/>
        </w:rPr>
      </w:pPr>
      <w:r w:rsidRPr="009822EC">
        <w:rPr>
          <w:lang w:val="en-CA"/>
        </w:rPr>
        <w:t>IALA Guideline 1014 – Accreditation and Approval Process for VTS Training</w:t>
      </w:r>
    </w:p>
    <w:p w:rsidR="009822EC" w:rsidRDefault="009822EC" w:rsidP="009822EC">
      <w:pPr>
        <w:pStyle w:val="Reference"/>
        <w:rPr>
          <w:lang w:val="en-CA"/>
        </w:rPr>
      </w:pPr>
      <w:r w:rsidRPr="009822EC">
        <w:rPr>
          <w:lang w:val="en-CA"/>
        </w:rPr>
        <w:t>Safety management System (SMS)</w:t>
      </w:r>
    </w:p>
    <w:p w:rsidR="006273D0" w:rsidRDefault="006273D0" w:rsidP="009822EC">
      <w:pPr>
        <w:pStyle w:val="Reference"/>
        <w:rPr>
          <w:lang w:val="en-CA"/>
        </w:rPr>
      </w:pPr>
      <w:r>
        <w:rPr>
          <w:lang w:val="en-CA"/>
        </w:rPr>
        <w:t>IALA Recommendation O-132 “Quality Management for Aids to Navigation Authority</w:t>
      </w:r>
      <w:r w:rsidR="005B5651">
        <w:rPr>
          <w:rStyle w:val="FootnoteReference"/>
          <w:lang w:val="en-CA"/>
        </w:rPr>
        <w:footnoteReference w:id="1"/>
      </w:r>
    </w:p>
    <w:p w:rsidR="007D5FA1" w:rsidRDefault="007D5FA1" w:rsidP="009822EC">
      <w:pPr>
        <w:pStyle w:val="Reference"/>
        <w:rPr>
          <w:lang w:val="en-CA"/>
        </w:rPr>
      </w:pPr>
      <w:r>
        <w:rPr>
          <w:lang w:val="en-CA"/>
        </w:rPr>
        <w:t>IALA VTS Manual</w:t>
      </w:r>
    </w:p>
    <w:p w:rsidR="007D5FA1" w:rsidRDefault="00550BEF" w:rsidP="00B51F7A">
      <w:pPr>
        <w:pStyle w:val="Reference"/>
        <w:rPr>
          <w:ins w:id="200" w:author="Talja Sari" w:date="2017-03-21T17:48:00Z"/>
          <w:lang w:val="en-CA"/>
        </w:rPr>
      </w:pPr>
      <w:del w:id="201" w:author="Talja Sari" w:date="2017-03-21T17:46:00Z">
        <w:r w:rsidDel="00B51F7A">
          <w:rPr>
            <w:lang w:val="en-CA"/>
          </w:rPr>
          <w:delText>(others?)</w:delText>
        </w:r>
      </w:del>
      <w:ins w:id="202" w:author="Talja Sari" w:date="2017-03-21T17:46:00Z">
        <w:r w:rsidR="00B51F7A">
          <w:rPr>
            <w:lang w:val="en-CA"/>
          </w:rPr>
          <w:t xml:space="preserve">IALA Guideline 1111 - </w:t>
        </w:r>
      </w:ins>
      <w:ins w:id="203" w:author="Talja Sari" w:date="2017-03-21T17:48:00Z">
        <w:r w:rsidR="00B51F7A" w:rsidRPr="00B51F7A">
          <w:rPr>
            <w:lang w:val="en-CA"/>
          </w:rPr>
          <w:t>Preparation of Operational and Technical Performance for VTS Equipment</w:t>
        </w:r>
      </w:ins>
    </w:p>
    <w:p w:rsidR="00B51F7A" w:rsidRPr="00B51F7A" w:rsidRDefault="00B51F7A" w:rsidP="00B51F7A">
      <w:pPr>
        <w:pStyle w:val="Reference"/>
        <w:rPr>
          <w:lang w:val="en-CA"/>
        </w:rPr>
      </w:pPr>
      <w:ins w:id="204" w:author="Talja Sari" w:date="2017-03-21T17:48:00Z">
        <w:r>
          <w:rPr>
            <w:lang w:val="en-CA"/>
          </w:rPr>
          <w:t xml:space="preserve">IALA Recommendation V-128 </w:t>
        </w:r>
      </w:ins>
      <w:ins w:id="205" w:author="Talja Sari" w:date="2017-03-21T17:49:00Z">
        <w:r>
          <w:rPr>
            <w:lang w:val="en-CA"/>
          </w:rPr>
          <w:t>“</w:t>
        </w:r>
        <w:r w:rsidRPr="00B51F7A">
          <w:rPr>
            <w:lang w:val="en-US"/>
          </w:rPr>
          <w:t>Operational and Technical Performance of VTS systems</w:t>
        </w:r>
        <w:r>
          <w:rPr>
            <w:lang w:val="en-US"/>
          </w:rPr>
          <w:t>”</w:t>
        </w:r>
      </w:ins>
    </w:p>
    <w:p w:rsidR="008972C3" w:rsidRPr="005B5651" w:rsidRDefault="008972C3" w:rsidP="00F707B3">
      <w:pPr>
        <w:pStyle w:val="BodyText"/>
        <w:rPr>
          <w:lang w:val="en-CA"/>
        </w:rPr>
      </w:pPr>
    </w:p>
    <w:p w:rsidR="00BF1358" w:rsidRPr="005B5651" w:rsidRDefault="00BF1358" w:rsidP="00DE2814">
      <w:pPr>
        <w:pStyle w:val="Annex"/>
        <w:rPr>
          <w:lang w:val="en-CA"/>
        </w:rPr>
        <w:sectPr w:rsidR="00BF1358" w:rsidRPr="005B5651" w:rsidSect="00C716E5">
          <w:headerReference w:type="even" r:id="rId24"/>
          <w:headerReference w:type="default" r:id="rId25"/>
          <w:headerReference w:type="first" r:id="rId26"/>
          <w:pgSz w:w="11906" w:h="16838" w:code="9"/>
          <w:pgMar w:top="567" w:right="794" w:bottom="567" w:left="907" w:header="850" w:footer="850" w:gutter="0"/>
          <w:cols w:space="708"/>
          <w:docGrid w:linePitch="360"/>
        </w:sectPr>
      </w:pPr>
      <w:bookmarkStart w:id="206" w:name="_Toc434514869"/>
    </w:p>
    <w:p w:rsidR="008972C3" w:rsidRPr="00CD75A0" w:rsidRDefault="00AE544E" w:rsidP="001F4EF8">
      <w:pPr>
        <w:pStyle w:val="Annex"/>
      </w:pPr>
      <w:bookmarkStart w:id="207" w:name="_Toc477882020"/>
      <w:bookmarkEnd w:id="206"/>
      <w:proofErr w:type="gramStart"/>
      <w:r>
        <w:rPr>
          <w:caps w:val="0"/>
        </w:rPr>
        <w:lastRenderedPageBreak/>
        <w:t xml:space="preserve">Examples </w:t>
      </w:r>
      <w:del w:id="208" w:author="Talja Sari" w:date="2017-03-21T11:37:00Z">
        <w:r w:rsidDel="001D33DE">
          <w:rPr>
            <w:caps w:val="0"/>
          </w:rPr>
          <w:delText>of Objectives and Measures to Evaluate the Effectiveness of VTS</w:delText>
        </w:r>
      </w:del>
      <w:ins w:id="209" w:author="Talja Sari" w:date="2017-03-21T11:37:00Z">
        <w:r w:rsidR="001D33DE">
          <w:rPr>
            <w:caps w:val="0"/>
          </w:rPr>
          <w:t xml:space="preserve"> for setting Objectives and achieving them.</w:t>
        </w:r>
      </w:ins>
      <w:bookmarkEnd w:id="207"/>
      <w:proofErr w:type="gramEnd"/>
    </w:p>
    <w:p w:rsidR="007D77AB" w:rsidRPr="00550BEF" w:rsidRDefault="002152D3" w:rsidP="00550BEF">
      <w:pPr>
        <w:pStyle w:val="AnnexAHead1"/>
      </w:pPr>
      <w:r w:rsidRPr="00550BEF">
        <w:t>Principle</w:t>
      </w:r>
      <w:r w:rsidR="00D32CEF" w:rsidRPr="00550BEF">
        <w:t>s</w:t>
      </w:r>
      <w:r w:rsidRPr="00550BEF">
        <w:t xml:space="preserve"> of vts </w:t>
      </w:r>
    </w:p>
    <w:p w:rsidR="000174F9" w:rsidRPr="008C33B5" w:rsidRDefault="000174F9" w:rsidP="000174F9">
      <w:pPr>
        <w:pStyle w:val="Tablecaption"/>
      </w:pPr>
    </w:p>
    <w:tbl>
      <w:tblPr>
        <w:tblStyle w:val="TableGrid"/>
        <w:tblW w:w="0" w:type="auto"/>
        <w:tblLook w:val="04A0" w:firstRow="1" w:lastRow="0" w:firstColumn="1" w:lastColumn="0" w:noHBand="0" w:noVBand="1"/>
      </w:tblPr>
      <w:tblGrid>
        <w:gridCol w:w="4644"/>
        <w:gridCol w:w="5812"/>
        <w:gridCol w:w="4394"/>
      </w:tblGrid>
      <w:tr w:rsidR="002152D3" w:rsidRPr="00760657" w:rsidTr="00ED3353">
        <w:trPr>
          <w:trHeight w:val="454"/>
          <w:tblHeader/>
        </w:trPr>
        <w:tc>
          <w:tcPr>
            <w:tcW w:w="4644" w:type="dxa"/>
            <w:shd w:val="clear" w:color="auto" w:fill="FADBD1" w:themeFill="background2" w:themeFillTint="33"/>
          </w:tcPr>
          <w:p w:rsidR="002152D3" w:rsidRPr="00925E0F" w:rsidRDefault="00F10A62" w:rsidP="005A1793">
            <w:pPr>
              <w:pStyle w:val="Tableheading"/>
            </w:pPr>
            <w:r>
              <w:t>Principle of VTS</w:t>
            </w:r>
          </w:p>
        </w:tc>
        <w:tc>
          <w:tcPr>
            <w:tcW w:w="5812" w:type="dxa"/>
            <w:shd w:val="clear" w:color="auto" w:fill="FADBD1" w:themeFill="background2" w:themeFillTint="33"/>
          </w:tcPr>
          <w:p w:rsidR="002152D3" w:rsidRPr="00925E0F" w:rsidRDefault="002152D3" w:rsidP="005A1793">
            <w:pPr>
              <w:pStyle w:val="Tableheading"/>
            </w:pPr>
            <w:r>
              <w:t>Example Objectives</w:t>
            </w:r>
          </w:p>
        </w:tc>
        <w:tc>
          <w:tcPr>
            <w:tcW w:w="4394" w:type="dxa"/>
            <w:shd w:val="clear" w:color="auto" w:fill="FADBD1" w:themeFill="background2" w:themeFillTint="33"/>
          </w:tcPr>
          <w:p w:rsidR="002152D3" w:rsidRPr="00760657" w:rsidRDefault="002152D3" w:rsidP="005A1793">
            <w:pPr>
              <w:pStyle w:val="Tableheading"/>
            </w:pPr>
            <w:del w:id="210" w:author="Talja Sari" w:date="2017-03-21T11:36:00Z">
              <w:r w:rsidDel="001D33DE">
                <w:delText>Example Measure</w:delText>
              </w:r>
            </w:del>
            <w:ins w:id="211" w:author="Talja Sari" w:date="2017-03-21T11:36:00Z">
              <w:r w:rsidR="001D33DE">
                <w:t>Achieving Objectives</w:t>
              </w:r>
            </w:ins>
          </w:p>
        </w:tc>
      </w:tr>
      <w:tr w:rsidR="002152D3" w:rsidTr="005A1793">
        <w:trPr>
          <w:trHeight w:val="454"/>
        </w:trPr>
        <w:tc>
          <w:tcPr>
            <w:tcW w:w="4644" w:type="dxa"/>
          </w:tcPr>
          <w:p w:rsidR="002152D3" w:rsidRDefault="002152D3" w:rsidP="005A1793">
            <w:pPr>
              <w:pStyle w:val="Tabletext"/>
              <w:rPr>
                <w:b/>
                <w:szCs w:val="20"/>
              </w:rPr>
            </w:pPr>
            <w:r w:rsidRPr="00457DF9">
              <w:rPr>
                <w:b/>
                <w:szCs w:val="20"/>
              </w:rPr>
              <w:t>Overview of Traffic/Maintaining a Traffic Image</w:t>
            </w:r>
          </w:p>
          <w:p w:rsidR="00235519" w:rsidRPr="00457DF9" w:rsidRDefault="00235519" w:rsidP="005A1793">
            <w:pPr>
              <w:pStyle w:val="Tabletext"/>
              <w:rPr>
                <w:b/>
                <w:szCs w:val="20"/>
              </w:rPr>
            </w:pPr>
            <w:r w:rsidRPr="00D32CEF">
              <w:rPr>
                <w:szCs w:val="20"/>
              </w:rPr>
              <w:t>Refer</w:t>
            </w:r>
            <w:r>
              <w:rPr>
                <w:szCs w:val="20"/>
              </w:rPr>
              <w:t xml:space="preserve"> A.857(20)</w:t>
            </w:r>
          </w:p>
        </w:tc>
        <w:tc>
          <w:tcPr>
            <w:tcW w:w="5812" w:type="dxa"/>
          </w:tcPr>
          <w:p w:rsidR="002152D3" w:rsidRPr="00595415" w:rsidRDefault="002152D3" w:rsidP="005A1793">
            <w:pPr>
              <w:pStyle w:val="Tabletext"/>
              <w:rPr>
                <w:szCs w:val="20"/>
              </w:rPr>
            </w:pPr>
          </w:p>
        </w:tc>
        <w:tc>
          <w:tcPr>
            <w:tcW w:w="4394" w:type="dxa"/>
          </w:tcPr>
          <w:p w:rsidR="002152D3" w:rsidRDefault="002152D3" w:rsidP="005A1793">
            <w:pPr>
              <w:pStyle w:val="Tabletext"/>
            </w:pPr>
          </w:p>
        </w:tc>
      </w:tr>
      <w:tr w:rsidR="002152D3" w:rsidTr="005A1793">
        <w:trPr>
          <w:trHeight w:val="454"/>
        </w:trPr>
        <w:tc>
          <w:tcPr>
            <w:tcW w:w="4644" w:type="dxa"/>
          </w:tcPr>
          <w:p w:rsidR="002152D3" w:rsidRPr="001D3992" w:rsidDel="002152D3" w:rsidRDefault="002152D3" w:rsidP="005A1793">
            <w:pPr>
              <w:pStyle w:val="Tabletext"/>
              <w:rPr>
                <w:szCs w:val="20"/>
              </w:rPr>
            </w:pPr>
            <w:r w:rsidRPr="002152D3">
              <w:rPr>
                <w:szCs w:val="20"/>
              </w:rPr>
              <w:t xml:space="preserve">A VTS </w:t>
            </w:r>
            <w:proofErr w:type="gramStart"/>
            <w:r w:rsidRPr="002152D3">
              <w:rPr>
                <w:szCs w:val="20"/>
              </w:rPr>
              <w:t>should at all times be</w:t>
            </w:r>
            <w:proofErr w:type="gramEnd"/>
            <w:r w:rsidRPr="002152D3">
              <w:rPr>
                <w:szCs w:val="20"/>
              </w:rPr>
              <w:t xml:space="preserve"> capable of generating a comprehensive overview of the traffic in its service area combined with all traffic influencing factors (Refer 2.5.2.1).</w:t>
            </w:r>
          </w:p>
        </w:tc>
        <w:tc>
          <w:tcPr>
            <w:tcW w:w="5812" w:type="dxa"/>
          </w:tcPr>
          <w:p w:rsidR="002152D3" w:rsidRDefault="002152D3" w:rsidP="005A1793">
            <w:pPr>
              <w:pStyle w:val="Tabletext"/>
              <w:rPr>
                <w:szCs w:val="20"/>
              </w:rPr>
            </w:pPr>
            <w:r w:rsidRPr="002152D3">
              <w:rPr>
                <w:szCs w:val="20"/>
              </w:rPr>
              <w:t>That the sensor coverage and system is capable of compiling a traffic image throughout the VTS area and in a manner consistent with the types of service delivered</w:t>
            </w:r>
          </w:p>
        </w:tc>
        <w:tc>
          <w:tcPr>
            <w:tcW w:w="4394" w:type="dxa"/>
          </w:tcPr>
          <w:p w:rsidR="002152D3" w:rsidRDefault="002152D3" w:rsidP="005A1793">
            <w:pPr>
              <w:pStyle w:val="Tabletext"/>
              <w:rPr>
                <w:szCs w:val="20"/>
              </w:rPr>
            </w:pPr>
            <w:r w:rsidRPr="002152D3">
              <w:rPr>
                <w:szCs w:val="20"/>
              </w:rPr>
              <w:t xml:space="preserve">That the availability of the traffic image is greater than or equal to </w:t>
            </w:r>
            <w:ins w:id="212" w:author="Talja Sari" w:date="2017-03-21T10:23:00Z">
              <w:r w:rsidR="007017F1">
                <w:rPr>
                  <w:szCs w:val="20"/>
                </w:rPr>
                <w:t xml:space="preserve">the standards </w:t>
              </w:r>
            </w:ins>
            <w:ins w:id="213" w:author="Talja Sari" w:date="2017-03-21T10:22:00Z">
              <w:r w:rsidR="007017F1">
                <w:rPr>
                  <w:szCs w:val="20"/>
                </w:rPr>
                <w:t xml:space="preserve">established </w:t>
              </w:r>
            </w:ins>
            <w:ins w:id="214" w:author="Talja Sari" w:date="2017-03-21T10:23:00Z">
              <w:r w:rsidR="007017F1">
                <w:rPr>
                  <w:szCs w:val="20"/>
                </w:rPr>
                <w:t xml:space="preserve">by </w:t>
              </w:r>
            </w:ins>
            <w:ins w:id="215" w:author="Talja Sari" w:date="2017-03-21T15:45:00Z">
              <w:r w:rsidR="00E809FC">
                <w:rPr>
                  <w:szCs w:val="20"/>
                </w:rPr>
                <w:t>Competent</w:t>
              </w:r>
            </w:ins>
            <w:ins w:id="216" w:author="Talja Sari" w:date="2017-03-21T10:22:00Z">
              <w:r w:rsidR="007017F1">
                <w:rPr>
                  <w:szCs w:val="20"/>
                </w:rPr>
                <w:t xml:space="preserve"> VTS Authorities </w:t>
              </w:r>
            </w:ins>
            <w:del w:id="217" w:author="Talja Sari" w:date="2017-03-21T10:22:00Z">
              <w:r w:rsidRPr="002152D3" w:rsidDel="007017F1">
                <w:rPr>
                  <w:szCs w:val="20"/>
                </w:rPr>
                <w:delText>xxx (e.g. 99.8%).</w:delText>
              </w:r>
            </w:del>
            <w:ins w:id="218" w:author="Talja Sari" w:date="2017-03-21T11:24:00Z">
              <w:r w:rsidR="00F13A10">
                <w:rPr>
                  <w:szCs w:val="20"/>
                </w:rPr>
                <w:t xml:space="preserve"> Taking into account IALA Guideline 1111</w:t>
              </w:r>
            </w:ins>
          </w:p>
        </w:tc>
      </w:tr>
      <w:tr w:rsidR="002152D3" w:rsidTr="005A1793">
        <w:trPr>
          <w:trHeight w:val="454"/>
        </w:trPr>
        <w:tc>
          <w:tcPr>
            <w:tcW w:w="4644" w:type="dxa"/>
          </w:tcPr>
          <w:p w:rsidR="002152D3" w:rsidRPr="001D3992" w:rsidDel="002152D3" w:rsidRDefault="002152D3" w:rsidP="005A1793">
            <w:pPr>
              <w:pStyle w:val="Tabletext"/>
              <w:rPr>
                <w:szCs w:val="20"/>
              </w:rPr>
            </w:pPr>
            <w:r w:rsidRPr="002152D3">
              <w:rPr>
                <w:szCs w:val="20"/>
              </w:rPr>
              <w:t>The VTS should be able to compile a traffic image, which is the basis for its capability to respond to traffic situations developing in its service area (Refer 2.5.2.1).</w:t>
            </w:r>
          </w:p>
        </w:tc>
        <w:tc>
          <w:tcPr>
            <w:tcW w:w="5812" w:type="dxa"/>
          </w:tcPr>
          <w:p w:rsidR="002152D3" w:rsidRDefault="002152D3" w:rsidP="005A1793">
            <w:pPr>
              <w:pStyle w:val="Tabletext"/>
              <w:rPr>
                <w:szCs w:val="20"/>
              </w:rPr>
            </w:pPr>
            <w:r w:rsidRPr="002152D3">
              <w:rPr>
                <w:szCs w:val="20"/>
              </w:rPr>
              <w:t>Capability to compile a traffic image, which is the basis for its capability to respond to traffic situations developing in its service area</w:t>
            </w:r>
          </w:p>
        </w:tc>
        <w:tc>
          <w:tcPr>
            <w:tcW w:w="4394" w:type="dxa"/>
          </w:tcPr>
          <w:p w:rsidR="002152D3" w:rsidRDefault="002152D3" w:rsidP="005A1793">
            <w:pPr>
              <w:pStyle w:val="Tabletext"/>
              <w:rPr>
                <w:szCs w:val="20"/>
              </w:rPr>
            </w:pPr>
            <w:r w:rsidRPr="002152D3">
              <w:rPr>
                <w:szCs w:val="20"/>
              </w:rPr>
              <w:t>That the availability of key sensors (</w:t>
            </w:r>
            <w:r w:rsidR="00457DF9" w:rsidRPr="002152D3">
              <w:rPr>
                <w:szCs w:val="20"/>
              </w:rPr>
              <w:t>e.g.</w:t>
            </w:r>
            <w:r w:rsidRPr="002152D3">
              <w:rPr>
                <w:szCs w:val="20"/>
              </w:rPr>
              <w:t xml:space="preserve"> AIS, radar, </w:t>
            </w:r>
            <w:r w:rsidR="00457DF9">
              <w:rPr>
                <w:szCs w:val="20"/>
              </w:rPr>
              <w:t xml:space="preserve">CCTV, </w:t>
            </w:r>
            <w:r w:rsidR="00457DF9" w:rsidRPr="002152D3">
              <w:rPr>
                <w:szCs w:val="20"/>
              </w:rPr>
              <w:t>etc.</w:t>
            </w:r>
            <w:r w:rsidRPr="002152D3">
              <w:rPr>
                <w:szCs w:val="20"/>
              </w:rPr>
              <w:t>) is greater than or equ</w:t>
            </w:r>
            <w:ins w:id="219" w:author="Talja Sari" w:date="2017-03-21T10:30:00Z">
              <w:r w:rsidR="007017F1">
                <w:rPr>
                  <w:szCs w:val="20"/>
                </w:rPr>
                <w:t xml:space="preserve">al to the standards established by </w:t>
              </w:r>
            </w:ins>
            <w:ins w:id="220" w:author="Talja Sari" w:date="2017-03-21T15:45:00Z">
              <w:r w:rsidR="00E809FC">
                <w:rPr>
                  <w:szCs w:val="20"/>
                </w:rPr>
                <w:t>Competent</w:t>
              </w:r>
            </w:ins>
            <w:ins w:id="221" w:author="Talja Sari" w:date="2017-03-21T10:30:00Z">
              <w:r w:rsidR="007017F1">
                <w:rPr>
                  <w:szCs w:val="20"/>
                </w:rPr>
                <w:t xml:space="preserve"> VTS Authorities </w:t>
              </w:r>
            </w:ins>
            <w:del w:id="222" w:author="Talja Sari" w:date="2017-03-21T10:30:00Z">
              <w:r w:rsidRPr="002152D3" w:rsidDel="007017F1">
                <w:rPr>
                  <w:szCs w:val="20"/>
                </w:rPr>
                <w:delText>al xxx (e.g. 99.8%).</w:delText>
              </w:r>
            </w:del>
            <w:ins w:id="223" w:author="Talja Sari" w:date="2017-03-21T11:24:00Z">
              <w:r w:rsidR="00F13A10">
                <w:rPr>
                  <w:szCs w:val="20"/>
                </w:rPr>
                <w:t xml:space="preserve"> Taking into account IALA Guideline 1111 </w:t>
              </w:r>
            </w:ins>
          </w:p>
        </w:tc>
      </w:tr>
      <w:tr w:rsidR="002152D3" w:rsidTr="005A1793">
        <w:trPr>
          <w:trHeight w:val="454"/>
        </w:trPr>
        <w:tc>
          <w:tcPr>
            <w:tcW w:w="4644" w:type="dxa"/>
          </w:tcPr>
          <w:p w:rsidR="002152D3" w:rsidRPr="001D3992" w:rsidDel="002152D3" w:rsidRDefault="002152D3" w:rsidP="005A1793">
            <w:pPr>
              <w:pStyle w:val="Tabletext"/>
              <w:rPr>
                <w:szCs w:val="20"/>
              </w:rPr>
            </w:pPr>
            <w:r w:rsidRPr="002152D3">
              <w:rPr>
                <w:szCs w:val="20"/>
              </w:rPr>
              <w:t>The traffic image allows the VTS operator to evaluate situations and make decisions accordingly (Refer 2.5.2.1).</w:t>
            </w:r>
          </w:p>
        </w:tc>
        <w:tc>
          <w:tcPr>
            <w:tcW w:w="5812" w:type="dxa"/>
          </w:tcPr>
          <w:p w:rsidR="002152D3" w:rsidRDefault="002152D3" w:rsidP="005A1793">
            <w:pPr>
              <w:pStyle w:val="Tabletext"/>
              <w:rPr>
                <w:szCs w:val="20"/>
              </w:rPr>
            </w:pPr>
            <w:r w:rsidRPr="002152D3">
              <w:rPr>
                <w:szCs w:val="20"/>
              </w:rPr>
              <w:t>The traffic image allows the VTS operator to evaluate situations and make decisions accordingly</w:t>
            </w:r>
          </w:p>
        </w:tc>
        <w:tc>
          <w:tcPr>
            <w:tcW w:w="4394" w:type="dxa"/>
          </w:tcPr>
          <w:p w:rsidR="002152D3" w:rsidRDefault="002152D3" w:rsidP="005A1793">
            <w:pPr>
              <w:pStyle w:val="Tabletext"/>
              <w:rPr>
                <w:szCs w:val="20"/>
              </w:rPr>
            </w:pPr>
            <w:r w:rsidRPr="002152D3">
              <w:rPr>
                <w:szCs w:val="20"/>
              </w:rPr>
              <w:t xml:space="preserve">The positional data from </w:t>
            </w:r>
            <w:r w:rsidR="00457DF9">
              <w:rPr>
                <w:szCs w:val="20"/>
              </w:rPr>
              <w:t xml:space="preserve">all </w:t>
            </w:r>
            <w:r w:rsidRPr="002152D3">
              <w:rPr>
                <w:szCs w:val="20"/>
              </w:rPr>
              <w:t>sensors (</w:t>
            </w:r>
            <w:r w:rsidR="00457DF9" w:rsidRPr="002152D3">
              <w:rPr>
                <w:szCs w:val="20"/>
              </w:rPr>
              <w:t>e.g.</w:t>
            </w:r>
            <w:r w:rsidRPr="002152D3">
              <w:rPr>
                <w:szCs w:val="20"/>
              </w:rPr>
              <w:t xml:space="preserve"> AIS, radar, </w:t>
            </w:r>
            <w:r w:rsidR="00457DF9" w:rsidRPr="002152D3">
              <w:rPr>
                <w:szCs w:val="20"/>
              </w:rPr>
              <w:t>etc.</w:t>
            </w:r>
            <w:r w:rsidRPr="002152D3">
              <w:rPr>
                <w:szCs w:val="20"/>
              </w:rPr>
              <w:t xml:space="preserve">) is available throughout the VTS area.    </w:t>
            </w:r>
          </w:p>
        </w:tc>
      </w:tr>
      <w:tr w:rsidR="00457DF9" w:rsidTr="005A1793">
        <w:trPr>
          <w:trHeight w:val="454"/>
        </w:trPr>
        <w:tc>
          <w:tcPr>
            <w:tcW w:w="4644" w:type="dxa"/>
          </w:tcPr>
          <w:p w:rsidR="00457DF9" w:rsidRPr="005A1793" w:rsidDel="001D33DE" w:rsidRDefault="00457DF9" w:rsidP="005A1793">
            <w:pPr>
              <w:pStyle w:val="Tabletext"/>
              <w:rPr>
                <w:del w:id="224" w:author="Talja Sari" w:date="2017-03-21T11:34:00Z"/>
                <w:i/>
                <w:szCs w:val="20"/>
                <w:u w:val="single"/>
              </w:rPr>
            </w:pPr>
            <w:del w:id="225" w:author="Talja Sari" w:date="2017-03-21T11:34:00Z">
              <w:r w:rsidRPr="005A1793" w:rsidDel="001D33DE">
                <w:rPr>
                  <w:i/>
                  <w:szCs w:val="20"/>
                  <w:u w:val="single"/>
                </w:rPr>
                <w:delText xml:space="preserve">Related Responsibilities under (A.857(20))  </w:delText>
              </w:r>
            </w:del>
          </w:p>
          <w:p w:rsidR="00BA7A0D" w:rsidRDefault="00457DF9" w:rsidP="00BA7A0D">
            <w:pPr>
              <w:pStyle w:val="Tabletext"/>
              <w:ind w:left="360"/>
              <w:rPr>
                <w:i/>
                <w:szCs w:val="20"/>
              </w:rPr>
              <w:pPrChange w:id="226" w:author="Talja Sari" w:date="2017-03-21T11:34:00Z">
                <w:pPr>
                  <w:pStyle w:val="Tabletext"/>
                  <w:numPr>
                    <w:numId w:val="48"/>
                  </w:numPr>
                  <w:ind w:left="360" w:hanging="360"/>
                </w:pPr>
              </w:pPrChange>
            </w:pPr>
            <w:del w:id="227" w:author="Talja Sari" w:date="2017-03-21T11:34:00Z">
              <w:r w:rsidRPr="005A1793" w:rsidDel="001D33DE">
                <w:rPr>
                  <w:i/>
                  <w:szCs w:val="20"/>
                </w:rPr>
                <w:delText>e</w:delText>
              </w:r>
            </w:del>
            <w:ins w:id="228" w:author="Talja Sari" w:date="2017-03-21T11:34:00Z">
              <w:r w:rsidR="001D33DE">
                <w:rPr>
                  <w:i/>
                  <w:szCs w:val="20"/>
                </w:rPr>
                <w:t>E</w:t>
              </w:r>
            </w:ins>
            <w:r w:rsidRPr="005A1793">
              <w:rPr>
                <w:i/>
                <w:szCs w:val="20"/>
              </w:rPr>
              <w:t>stablish appropriate standards for shore- and offshore-based equipment (Refer 2.2.2.6);</w:t>
            </w:r>
          </w:p>
          <w:p w:rsidR="00457DF9" w:rsidRPr="002152D3" w:rsidRDefault="00457DF9" w:rsidP="00C35E86">
            <w:pPr>
              <w:pStyle w:val="Tabletext"/>
              <w:numPr>
                <w:ilvl w:val="0"/>
                <w:numId w:val="48"/>
              </w:numPr>
              <w:rPr>
                <w:szCs w:val="20"/>
              </w:rPr>
            </w:pPr>
            <w:proofErr w:type="gramStart"/>
            <w:r w:rsidRPr="005A1793">
              <w:rPr>
                <w:i/>
                <w:szCs w:val="20"/>
              </w:rPr>
              <w:t>ensure</w:t>
            </w:r>
            <w:proofErr w:type="gramEnd"/>
            <w:r w:rsidRPr="005A1793">
              <w:rPr>
                <w:i/>
                <w:szCs w:val="20"/>
              </w:rPr>
              <w:t xml:space="preserve"> that the VTS authority is provided with the equipment and facilities necessary to effectively accomplish the objectives of the VTS (Refer 2.2.2.7).</w:t>
            </w:r>
          </w:p>
        </w:tc>
        <w:tc>
          <w:tcPr>
            <w:tcW w:w="5812" w:type="dxa"/>
          </w:tcPr>
          <w:p w:rsidR="00457DF9" w:rsidRDefault="00CE1457" w:rsidP="005A1793">
            <w:pPr>
              <w:pStyle w:val="Tabletext"/>
              <w:rPr>
                <w:ins w:id="229" w:author="Talja Sari" w:date="2017-03-21T12:21:00Z"/>
                <w:szCs w:val="20"/>
              </w:rPr>
            </w:pPr>
            <w:ins w:id="230" w:author="Talja Sari" w:date="2017-03-21T10:56:00Z">
              <w:r>
                <w:rPr>
                  <w:szCs w:val="20"/>
                </w:rPr>
                <w:t>The traffic image allows the VTS operator to see Aids to Navigation (virtual</w:t>
              </w:r>
            </w:ins>
            <w:ins w:id="231" w:author="Talja Sari" w:date="2017-03-21T10:59:00Z">
              <w:r>
                <w:rPr>
                  <w:szCs w:val="20"/>
                </w:rPr>
                <w:t xml:space="preserve"> buoy</w:t>
              </w:r>
            </w:ins>
            <w:ins w:id="232" w:author="Talja Sari" w:date="2017-03-21T11:02:00Z">
              <w:r>
                <w:rPr>
                  <w:szCs w:val="20"/>
                </w:rPr>
                <w:t>s, Oil Platforms, gas pipelines</w:t>
              </w:r>
            </w:ins>
            <w:ins w:id="233" w:author="Talja Sari" w:date="2017-03-21T12:19:00Z">
              <w:r w:rsidR="00456234">
                <w:rPr>
                  <w:szCs w:val="20"/>
                </w:rPr>
                <w:t>, areas to avoid, anchorages</w:t>
              </w:r>
            </w:ins>
            <w:ins w:id="234" w:author="Talja Sari" w:date="2017-03-21T10:56:00Z">
              <w:r>
                <w:rPr>
                  <w:szCs w:val="20"/>
                </w:rPr>
                <w:t xml:space="preserve"> etc.</w:t>
              </w:r>
            </w:ins>
            <w:ins w:id="235" w:author="Talja Sari" w:date="2017-03-21T11:03:00Z">
              <w:r>
                <w:rPr>
                  <w:szCs w:val="20"/>
                </w:rPr>
                <w:t>)</w:t>
              </w:r>
            </w:ins>
          </w:p>
          <w:p w:rsidR="00456234" w:rsidRDefault="00456234" w:rsidP="005A1793">
            <w:pPr>
              <w:pStyle w:val="Tabletext"/>
              <w:rPr>
                <w:ins w:id="236" w:author="Talja Sari" w:date="2017-03-21T12:21:00Z"/>
                <w:szCs w:val="20"/>
              </w:rPr>
            </w:pPr>
          </w:p>
          <w:p w:rsidR="00456234" w:rsidRPr="00767767" w:rsidRDefault="00584C57" w:rsidP="00456234">
            <w:pPr>
              <w:autoSpaceDE w:val="0"/>
              <w:autoSpaceDN w:val="0"/>
              <w:adjustRightInd w:val="0"/>
              <w:spacing w:line="240" w:lineRule="auto"/>
              <w:rPr>
                <w:ins w:id="237" w:author="Talja Sari" w:date="2017-03-21T12:25:00Z"/>
                <w:rFonts w:cs="ArialMT"/>
                <w:sz w:val="20"/>
                <w:szCs w:val="20"/>
                <w:rPrChange w:id="238" w:author="Talja Sari" w:date="2017-03-21T12:32:00Z">
                  <w:rPr>
                    <w:ins w:id="239" w:author="Talja Sari" w:date="2017-03-21T12:25:00Z"/>
                    <w:rFonts w:ascii="ArialMT" w:hAnsi="ArialMT" w:cs="ArialMT"/>
                    <w:sz w:val="22"/>
                  </w:rPr>
                </w:rPrChange>
              </w:rPr>
            </w:pPr>
            <w:ins w:id="240" w:author="Talja Sari" w:date="2017-03-21T12:25:00Z">
              <w:r w:rsidRPr="00584C57">
                <w:rPr>
                  <w:rFonts w:cs="ArialMT"/>
                  <w:sz w:val="20"/>
                  <w:szCs w:val="20"/>
                  <w:rPrChange w:id="241" w:author="Talja Sari" w:date="2017-03-21T12:32:00Z">
                    <w:rPr>
                      <w:rFonts w:ascii="ArialMT" w:hAnsi="ArialMT" w:cs="ArialMT"/>
                      <w:sz w:val="22"/>
                    </w:rPr>
                  </w:rPrChange>
                </w:rPr>
                <w:t>A VTS system should provide the capability to monitor traffic within the VTS area, interact with</w:t>
              </w:r>
            </w:ins>
          </w:p>
          <w:p w:rsidR="00456234" w:rsidRPr="00767767" w:rsidRDefault="00584C57" w:rsidP="00456234">
            <w:pPr>
              <w:autoSpaceDE w:val="0"/>
              <w:autoSpaceDN w:val="0"/>
              <w:adjustRightInd w:val="0"/>
              <w:spacing w:line="240" w:lineRule="auto"/>
              <w:rPr>
                <w:ins w:id="242" w:author="Talja Sari" w:date="2017-03-21T12:25:00Z"/>
                <w:rFonts w:cs="ArialMT"/>
                <w:sz w:val="20"/>
                <w:szCs w:val="20"/>
                <w:rPrChange w:id="243" w:author="Talja Sari" w:date="2017-03-21T12:32:00Z">
                  <w:rPr>
                    <w:ins w:id="244" w:author="Talja Sari" w:date="2017-03-21T12:25:00Z"/>
                    <w:rFonts w:ascii="ArialMT" w:hAnsi="ArialMT" w:cs="ArialMT"/>
                    <w:sz w:val="22"/>
                  </w:rPr>
                </w:rPrChange>
              </w:rPr>
            </w:pPr>
            <w:ins w:id="245" w:author="Talja Sari" w:date="2017-03-21T12:25:00Z">
              <w:r w:rsidRPr="00584C57">
                <w:rPr>
                  <w:rFonts w:cs="ArialMT"/>
                  <w:sz w:val="20"/>
                  <w:szCs w:val="20"/>
                  <w:rPrChange w:id="246" w:author="Talja Sari" w:date="2017-03-21T12:32:00Z">
                    <w:rPr>
                      <w:rFonts w:ascii="ArialMT" w:hAnsi="ArialMT" w:cs="ArialMT"/>
                      <w:sz w:val="22"/>
                    </w:rPr>
                  </w:rPrChange>
                </w:rPr>
                <w:t>the vessel traffic and respond to developing situations in a manner that enables the objectives</w:t>
              </w:r>
            </w:ins>
          </w:p>
          <w:p w:rsidR="00BA7A0D" w:rsidRDefault="00584C57" w:rsidP="00BA7A0D">
            <w:pPr>
              <w:pStyle w:val="Tabletext"/>
              <w:ind w:left="0"/>
              <w:rPr>
                <w:szCs w:val="20"/>
              </w:rPr>
              <w:pPrChange w:id="247" w:author="Talja Sari" w:date="2017-03-21T12:25:00Z">
                <w:pPr>
                  <w:pStyle w:val="Tabletext"/>
                </w:pPr>
              </w:pPrChange>
            </w:pPr>
            <w:proofErr w:type="gramStart"/>
            <w:ins w:id="248" w:author="Talja Sari" w:date="2017-03-21T12:25:00Z">
              <w:r w:rsidRPr="00584C57">
                <w:rPr>
                  <w:rFonts w:cs="ArialMT"/>
                  <w:szCs w:val="20"/>
                  <w:rPrChange w:id="249" w:author="Talja Sari" w:date="2017-03-21T12:32:00Z">
                    <w:rPr>
                      <w:rFonts w:ascii="ArialMT" w:hAnsi="ArialMT" w:cs="ArialMT"/>
                      <w:sz w:val="22"/>
                    </w:rPr>
                  </w:rPrChange>
                </w:rPr>
                <w:t>of</w:t>
              </w:r>
              <w:proofErr w:type="gramEnd"/>
              <w:r w:rsidRPr="00584C57">
                <w:rPr>
                  <w:rFonts w:cs="ArialMT"/>
                  <w:szCs w:val="20"/>
                  <w:rPrChange w:id="250" w:author="Talja Sari" w:date="2017-03-21T12:32:00Z">
                    <w:rPr>
                      <w:rFonts w:ascii="ArialMT" w:hAnsi="ArialMT" w:cs="ArialMT"/>
                      <w:sz w:val="22"/>
                    </w:rPr>
                  </w:rPrChange>
                </w:rPr>
                <w:t xml:space="preserve"> the VTS to be achieved.</w:t>
              </w:r>
            </w:ins>
          </w:p>
        </w:tc>
        <w:tc>
          <w:tcPr>
            <w:tcW w:w="4394" w:type="dxa"/>
          </w:tcPr>
          <w:p w:rsidR="00457DF9" w:rsidRDefault="00456234" w:rsidP="005A1793">
            <w:pPr>
              <w:pStyle w:val="Tabletext"/>
              <w:rPr>
                <w:ins w:id="251" w:author="Talja Sari" w:date="2017-03-21T12:26:00Z"/>
                <w:szCs w:val="20"/>
              </w:rPr>
            </w:pPr>
            <w:ins w:id="252" w:author="Talja Sari" w:date="2017-03-21T12:15:00Z">
              <w:r>
                <w:rPr>
                  <w:szCs w:val="20"/>
                </w:rPr>
                <w:t>VTS System presents all shore and off shore equipment on display (layers</w:t>
              </w:r>
            </w:ins>
            <w:ins w:id="253" w:author="Talja Sari" w:date="2017-03-21T12:16:00Z">
              <w:r>
                <w:rPr>
                  <w:szCs w:val="20"/>
                </w:rPr>
                <w:t>)</w:t>
              </w:r>
            </w:ins>
          </w:p>
          <w:p w:rsidR="00767767" w:rsidRDefault="00767767" w:rsidP="005A1793">
            <w:pPr>
              <w:pStyle w:val="Tabletext"/>
              <w:rPr>
                <w:ins w:id="254" w:author="Talja Sari" w:date="2017-03-21T12:26:00Z"/>
                <w:szCs w:val="20"/>
              </w:rPr>
            </w:pPr>
          </w:p>
          <w:p w:rsidR="00767767" w:rsidRDefault="00767767" w:rsidP="005A1793">
            <w:pPr>
              <w:pStyle w:val="Tabletext"/>
              <w:rPr>
                <w:ins w:id="255" w:author="Talja Sari" w:date="2017-03-21T12:26:00Z"/>
                <w:szCs w:val="20"/>
              </w:rPr>
            </w:pPr>
          </w:p>
          <w:p w:rsidR="00BA7A0D" w:rsidRDefault="00767767" w:rsidP="00BA7A0D">
            <w:pPr>
              <w:pStyle w:val="Tabletext"/>
              <w:ind w:left="0"/>
              <w:rPr>
                <w:szCs w:val="20"/>
              </w:rPr>
              <w:pPrChange w:id="256" w:author="Talja Sari" w:date="2017-03-21T12:31:00Z">
                <w:pPr>
                  <w:pStyle w:val="Tabletext"/>
                </w:pPr>
              </w:pPrChange>
            </w:pPr>
            <w:ins w:id="257" w:author="Talja Sari" w:date="2017-03-21T12:26:00Z">
              <w:r>
                <w:rPr>
                  <w:szCs w:val="20"/>
                </w:rPr>
                <w:t>Facility equipped with systems able to provide VTS where declared</w:t>
              </w:r>
            </w:ins>
          </w:p>
        </w:tc>
      </w:tr>
      <w:tr w:rsidR="00475D5E" w:rsidTr="002152D3">
        <w:trPr>
          <w:trHeight w:val="454"/>
        </w:trPr>
        <w:tc>
          <w:tcPr>
            <w:tcW w:w="4644" w:type="dxa"/>
            <w:vAlign w:val="center"/>
          </w:tcPr>
          <w:p w:rsidR="00475D5E" w:rsidRPr="00D32CEF" w:rsidRDefault="00475D5E" w:rsidP="00457DF9">
            <w:pPr>
              <w:pStyle w:val="Tabletext"/>
              <w:rPr>
                <w:b/>
                <w:szCs w:val="20"/>
                <w:u w:val="single"/>
              </w:rPr>
            </w:pPr>
            <w:r w:rsidRPr="00D32CEF">
              <w:rPr>
                <w:b/>
                <w:szCs w:val="20"/>
                <w:u w:val="single"/>
              </w:rPr>
              <w:lastRenderedPageBreak/>
              <w:t xml:space="preserve">Interacting with </w:t>
            </w:r>
            <w:del w:id="258" w:author="Talja Sari" w:date="2017-03-21T12:32:00Z">
              <w:r w:rsidRPr="00D32CEF" w:rsidDel="00767767">
                <w:rPr>
                  <w:b/>
                  <w:szCs w:val="20"/>
                  <w:u w:val="single"/>
                </w:rPr>
                <w:delText xml:space="preserve">the </w:delText>
              </w:r>
            </w:del>
            <w:r w:rsidRPr="00D32CEF">
              <w:rPr>
                <w:b/>
                <w:szCs w:val="20"/>
                <w:u w:val="single"/>
              </w:rPr>
              <w:t>traffic</w:t>
            </w:r>
          </w:p>
        </w:tc>
        <w:tc>
          <w:tcPr>
            <w:tcW w:w="5812" w:type="dxa"/>
            <w:vAlign w:val="center"/>
          </w:tcPr>
          <w:p w:rsidR="00475D5E" w:rsidRPr="002152D3" w:rsidRDefault="00475D5E" w:rsidP="00AA3E01">
            <w:pPr>
              <w:pStyle w:val="Tabletext"/>
              <w:rPr>
                <w:szCs w:val="20"/>
              </w:rPr>
            </w:pPr>
          </w:p>
        </w:tc>
        <w:tc>
          <w:tcPr>
            <w:tcW w:w="4394" w:type="dxa"/>
            <w:vAlign w:val="center"/>
          </w:tcPr>
          <w:p w:rsidR="00475D5E" w:rsidRPr="002152D3" w:rsidRDefault="00475D5E" w:rsidP="00D653B1">
            <w:pPr>
              <w:pStyle w:val="Tabletext"/>
              <w:rPr>
                <w:szCs w:val="20"/>
              </w:rPr>
            </w:pPr>
          </w:p>
        </w:tc>
      </w:tr>
      <w:tr w:rsidR="00670105" w:rsidTr="002152D3">
        <w:trPr>
          <w:trHeight w:val="454"/>
        </w:trPr>
        <w:tc>
          <w:tcPr>
            <w:tcW w:w="4644" w:type="dxa"/>
            <w:vMerge w:val="restart"/>
            <w:vAlign w:val="center"/>
          </w:tcPr>
          <w:p w:rsidR="00670105" w:rsidRPr="00D32CEF" w:rsidRDefault="00670105" w:rsidP="00457DF9">
            <w:pPr>
              <w:pStyle w:val="Tabletext"/>
              <w:rPr>
                <w:szCs w:val="20"/>
              </w:rPr>
            </w:pPr>
            <w:r w:rsidRPr="00D32CEF">
              <w:rPr>
                <w:szCs w:val="20"/>
              </w:rPr>
              <w:t xml:space="preserve">The service should have the capability to interact with </w:t>
            </w:r>
            <w:del w:id="259" w:author="Talja Sari" w:date="2017-03-21T12:34:00Z">
              <w:r w:rsidRPr="00D32CEF" w:rsidDel="00767767">
                <w:rPr>
                  <w:szCs w:val="20"/>
                </w:rPr>
                <w:delText>the</w:delText>
              </w:r>
            </w:del>
            <w:r w:rsidRPr="00D32CEF">
              <w:rPr>
                <w:szCs w:val="20"/>
              </w:rPr>
              <w:t xml:space="preserve"> traffic (Refer</w:t>
            </w:r>
            <w:r w:rsidR="00235519">
              <w:rPr>
                <w:szCs w:val="20"/>
              </w:rPr>
              <w:t xml:space="preserve"> </w:t>
            </w:r>
            <w:proofErr w:type="gramStart"/>
            <w:r w:rsidR="00235519">
              <w:rPr>
                <w:szCs w:val="20"/>
              </w:rPr>
              <w:t>A.857(</w:t>
            </w:r>
            <w:proofErr w:type="gramEnd"/>
            <w:r w:rsidR="00235519">
              <w:rPr>
                <w:szCs w:val="20"/>
              </w:rPr>
              <w:t>20)</w:t>
            </w:r>
            <w:r w:rsidRPr="00D32CEF">
              <w:rPr>
                <w:szCs w:val="20"/>
              </w:rPr>
              <w:t xml:space="preserve"> 1.1.1).</w:t>
            </w:r>
          </w:p>
        </w:tc>
        <w:tc>
          <w:tcPr>
            <w:tcW w:w="5812" w:type="dxa"/>
            <w:vAlign w:val="center"/>
          </w:tcPr>
          <w:p w:rsidR="00670105" w:rsidRPr="00475D5E" w:rsidRDefault="00670105" w:rsidP="00D32CEF">
            <w:pPr>
              <w:pStyle w:val="Tabletext"/>
              <w:rPr>
                <w:bCs/>
                <w:szCs w:val="20"/>
              </w:rPr>
            </w:pPr>
            <w:r w:rsidRPr="00475D5E">
              <w:rPr>
                <w:bCs/>
                <w:szCs w:val="20"/>
              </w:rPr>
              <w:t>That the VTS communications system provides the capability to interact with traffic throughout the VTS area</w:t>
            </w:r>
          </w:p>
          <w:p w:rsidR="00670105" w:rsidRPr="002152D3" w:rsidRDefault="00670105" w:rsidP="00AA3E01">
            <w:pPr>
              <w:pStyle w:val="Tabletext"/>
              <w:rPr>
                <w:szCs w:val="20"/>
              </w:rPr>
            </w:pPr>
          </w:p>
        </w:tc>
        <w:tc>
          <w:tcPr>
            <w:tcW w:w="4394" w:type="dxa"/>
            <w:vAlign w:val="center"/>
          </w:tcPr>
          <w:p w:rsidR="00670105" w:rsidRPr="002152D3" w:rsidRDefault="00670105" w:rsidP="00D653B1">
            <w:pPr>
              <w:pStyle w:val="Tabletext"/>
              <w:rPr>
                <w:szCs w:val="20"/>
              </w:rPr>
            </w:pPr>
            <w:proofErr w:type="gramStart"/>
            <w:r w:rsidRPr="00475D5E">
              <w:rPr>
                <w:bCs/>
                <w:szCs w:val="20"/>
              </w:rPr>
              <w:t>That the communications system coverage provides a traffic image throughout 100% of the VTS area.</w:t>
            </w:r>
            <w:proofErr w:type="gramEnd"/>
          </w:p>
        </w:tc>
      </w:tr>
      <w:tr w:rsidR="00670105" w:rsidTr="002152D3">
        <w:trPr>
          <w:trHeight w:val="454"/>
        </w:trPr>
        <w:tc>
          <w:tcPr>
            <w:tcW w:w="4644" w:type="dxa"/>
            <w:vMerge/>
            <w:vAlign w:val="center"/>
          </w:tcPr>
          <w:p w:rsidR="00670105" w:rsidRPr="00457DF9" w:rsidRDefault="00670105" w:rsidP="00457DF9">
            <w:pPr>
              <w:pStyle w:val="Tabletext"/>
              <w:rPr>
                <w:i/>
                <w:szCs w:val="20"/>
                <w:u w:val="single"/>
              </w:rPr>
            </w:pPr>
          </w:p>
        </w:tc>
        <w:tc>
          <w:tcPr>
            <w:tcW w:w="5812" w:type="dxa"/>
            <w:vAlign w:val="center"/>
          </w:tcPr>
          <w:p w:rsidR="00670105" w:rsidRPr="002152D3" w:rsidRDefault="00670105" w:rsidP="007721E3">
            <w:pPr>
              <w:pStyle w:val="Tabletext"/>
              <w:rPr>
                <w:szCs w:val="20"/>
              </w:rPr>
            </w:pPr>
            <w:r w:rsidRPr="00475D5E">
              <w:rPr>
                <w:szCs w:val="20"/>
              </w:rPr>
              <w:t xml:space="preserve">Provide VTS capable of </w:t>
            </w:r>
            <w:del w:id="260" w:author="Talja Sari" w:date="2017-03-21T12:37:00Z">
              <w:r w:rsidRPr="00475D5E" w:rsidDel="007721E3">
                <w:rPr>
                  <w:szCs w:val="20"/>
                </w:rPr>
                <w:delText>dealing with and responding</w:delText>
              </w:r>
            </w:del>
            <w:ins w:id="261" w:author="Talja Sari" w:date="2017-03-21T12:37:00Z">
              <w:r w:rsidR="007721E3">
                <w:rPr>
                  <w:szCs w:val="20"/>
                </w:rPr>
                <w:t xml:space="preserve"> intervene into</w:t>
              </w:r>
            </w:ins>
            <w:r w:rsidRPr="00475D5E">
              <w:rPr>
                <w:szCs w:val="20"/>
              </w:rPr>
              <w:t xml:space="preserve"> </w:t>
            </w:r>
            <w:del w:id="262" w:author="Talja Sari" w:date="2017-03-21T12:37:00Z">
              <w:r w:rsidRPr="00475D5E" w:rsidDel="007721E3">
                <w:rPr>
                  <w:szCs w:val="20"/>
                </w:rPr>
                <w:delText>to</w:delText>
              </w:r>
            </w:del>
            <w:r w:rsidRPr="00475D5E">
              <w:rPr>
                <w:szCs w:val="20"/>
              </w:rPr>
              <w:t xml:space="preserve"> developing situations</w:t>
            </w:r>
          </w:p>
        </w:tc>
        <w:tc>
          <w:tcPr>
            <w:tcW w:w="4394" w:type="dxa"/>
            <w:vAlign w:val="center"/>
          </w:tcPr>
          <w:p w:rsidR="00670105" w:rsidRPr="002152D3" w:rsidRDefault="00670105" w:rsidP="00D653B1">
            <w:pPr>
              <w:pStyle w:val="Tabletext"/>
              <w:rPr>
                <w:szCs w:val="20"/>
              </w:rPr>
            </w:pPr>
            <w:r w:rsidRPr="00475D5E">
              <w:rPr>
                <w:szCs w:val="20"/>
              </w:rPr>
              <w:t>That the availability of the communications system (</w:t>
            </w:r>
            <w:proofErr w:type="spellStart"/>
            <w:r w:rsidRPr="00475D5E">
              <w:rPr>
                <w:szCs w:val="20"/>
              </w:rPr>
              <w:t>eg</w:t>
            </w:r>
            <w:proofErr w:type="spellEnd"/>
            <w:r w:rsidRPr="00475D5E">
              <w:rPr>
                <w:szCs w:val="20"/>
              </w:rPr>
              <w:t>. VHF Voice,</w:t>
            </w:r>
            <w:del w:id="263" w:author="Talja Sari" w:date="2017-03-21T11:57:00Z">
              <w:r w:rsidRPr="00475D5E" w:rsidDel="00DA271C">
                <w:rPr>
                  <w:szCs w:val="20"/>
                </w:rPr>
                <w:delText xml:space="preserve"> Telephones</w:delText>
              </w:r>
            </w:del>
            <w:r w:rsidRPr="00475D5E">
              <w:rPr>
                <w:szCs w:val="20"/>
              </w:rPr>
              <w:t>, etc) is greater than or equal to</w:t>
            </w:r>
            <w:ins w:id="264" w:author="Talja Sari" w:date="2017-03-21T11:50:00Z">
              <w:r w:rsidR="00DA271C">
                <w:rPr>
                  <w:szCs w:val="20"/>
                </w:rPr>
                <w:t xml:space="preserve"> </w:t>
              </w:r>
              <w:proofErr w:type="spellStart"/>
              <w:r w:rsidR="00DA271C">
                <w:rPr>
                  <w:szCs w:val="20"/>
                </w:rPr>
                <w:t>to</w:t>
              </w:r>
              <w:proofErr w:type="spellEnd"/>
              <w:r w:rsidR="00DA271C">
                <w:rPr>
                  <w:szCs w:val="20"/>
                </w:rPr>
                <w:t xml:space="preserve"> the standards established by </w:t>
              </w:r>
            </w:ins>
            <w:ins w:id="265" w:author="Talja Sari" w:date="2017-03-21T15:45:00Z">
              <w:r w:rsidR="00E809FC">
                <w:rPr>
                  <w:szCs w:val="20"/>
                </w:rPr>
                <w:t>Competent</w:t>
              </w:r>
            </w:ins>
            <w:ins w:id="266" w:author="Talja Sari" w:date="2017-03-21T11:50:00Z">
              <w:r w:rsidR="00DA271C">
                <w:rPr>
                  <w:szCs w:val="20"/>
                </w:rPr>
                <w:t xml:space="preserve"> VTS Authorities  Taking into account IALA Guideline 1111 </w:t>
              </w:r>
            </w:ins>
            <w:r w:rsidRPr="00475D5E">
              <w:rPr>
                <w:szCs w:val="20"/>
              </w:rPr>
              <w:t xml:space="preserve"> </w:t>
            </w:r>
            <w:del w:id="267" w:author="Talja Sari" w:date="2017-03-21T11:50:00Z">
              <w:r w:rsidRPr="00475D5E" w:rsidDel="00DA271C">
                <w:rPr>
                  <w:szCs w:val="20"/>
                </w:rPr>
                <w:delText>xxx (e.g. 99.8%).</w:delText>
              </w:r>
            </w:del>
          </w:p>
        </w:tc>
      </w:tr>
      <w:tr w:rsidR="00475D5E" w:rsidTr="002152D3">
        <w:trPr>
          <w:trHeight w:val="454"/>
        </w:trPr>
        <w:tc>
          <w:tcPr>
            <w:tcW w:w="4644" w:type="dxa"/>
            <w:vAlign w:val="center"/>
          </w:tcPr>
          <w:p w:rsidR="00475D5E" w:rsidRPr="00D32CEF" w:rsidRDefault="00D32CEF" w:rsidP="00457DF9">
            <w:pPr>
              <w:pStyle w:val="Tabletext"/>
              <w:rPr>
                <w:b/>
                <w:szCs w:val="20"/>
                <w:u w:val="single"/>
              </w:rPr>
            </w:pPr>
            <w:del w:id="268" w:author="Talja Sari" w:date="2017-03-21T12:39:00Z">
              <w:r w:rsidRPr="00D32CEF" w:rsidDel="007721E3">
                <w:rPr>
                  <w:b/>
                  <w:szCs w:val="20"/>
                  <w:u w:val="single"/>
                </w:rPr>
                <w:delText>Responding</w:delText>
              </w:r>
            </w:del>
            <w:r w:rsidRPr="00D32CEF">
              <w:rPr>
                <w:b/>
                <w:szCs w:val="20"/>
                <w:u w:val="single"/>
              </w:rPr>
              <w:t xml:space="preserve"> </w:t>
            </w:r>
            <w:ins w:id="269" w:author="Talja Sari" w:date="2017-03-21T12:39:00Z">
              <w:r w:rsidR="007721E3">
                <w:rPr>
                  <w:b/>
                  <w:szCs w:val="20"/>
                  <w:u w:val="single"/>
                </w:rPr>
                <w:t>Intervene in</w:t>
              </w:r>
            </w:ins>
            <w:r w:rsidRPr="00D32CEF">
              <w:rPr>
                <w:b/>
                <w:szCs w:val="20"/>
                <w:u w:val="single"/>
              </w:rPr>
              <w:t>to traffic situations developing</w:t>
            </w:r>
          </w:p>
        </w:tc>
        <w:tc>
          <w:tcPr>
            <w:tcW w:w="5812" w:type="dxa"/>
            <w:vAlign w:val="center"/>
          </w:tcPr>
          <w:p w:rsidR="00475D5E" w:rsidRPr="002152D3" w:rsidRDefault="00475D5E" w:rsidP="00AA3E01">
            <w:pPr>
              <w:pStyle w:val="Tabletext"/>
              <w:rPr>
                <w:szCs w:val="20"/>
              </w:rPr>
            </w:pPr>
          </w:p>
        </w:tc>
        <w:tc>
          <w:tcPr>
            <w:tcW w:w="4394" w:type="dxa"/>
            <w:vAlign w:val="center"/>
          </w:tcPr>
          <w:p w:rsidR="00475D5E" w:rsidRPr="002152D3" w:rsidRDefault="00475D5E" w:rsidP="00D653B1">
            <w:pPr>
              <w:pStyle w:val="Tabletext"/>
              <w:rPr>
                <w:szCs w:val="20"/>
              </w:rPr>
            </w:pPr>
          </w:p>
        </w:tc>
      </w:tr>
      <w:tr w:rsidR="00404CA1" w:rsidTr="005A1793">
        <w:trPr>
          <w:trHeight w:val="454"/>
        </w:trPr>
        <w:tc>
          <w:tcPr>
            <w:tcW w:w="4644" w:type="dxa"/>
            <w:vMerge w:val="restart"/>
          </w:tcPr>
          <w:p w:rsidR="00404CA1" w:rsidRDefault="00404CA1" w:rsidP="005A1793">
            <w:pPr>
              <w:pStyle w:val="Tabletext"/>
              <w:rPr>
                <w:szCs w:val="20"/>
              </w:rPr>
            </w:pPr>
            <w:r w:rsidRPr="00D32CEF">
              <w:rPr>
                <w:szCs w:val="20"/>
              </w:rPr>
              <w:t>The service should have the capability to respond to traffic situations developing in the VTS area (</w:t>
            </w:r>
            <w:proofErr w:type="gramStart"/>
            <w:r w:rsidRPr="00D32CEF">
              <w:rPr>
                <w:szCs w:val="20"/>
              </w:rPr>
              <w:t xml:space="preserve">Refer </w:t>
            </w:r>
            <w:r w:rsidR="00895377">
              <w:rPr>
                <w:szCs w:val="20"/>
              </w:rPr>
              <w:t xml:space="preserve"> A.857</w:t>
            </w:r>
            <w:proofErr w:type="gramEnd"/>
            <w:r w:rsidR="00895377">
              <w:rPr>
                <w:szCs w:val="20"/>
              </w:rPr>
              <w:t xml:space="preserve">(20) </w:t>
            </w:r>
            <w:r w:rsidRPr="00D32CEF">
              <w:rPr>
                <w:szCs w:val="20"/>
              </w:rPr>
              <w:t>1.1.1).</w:t>
            </w:r>
          </w:p>
          <w:p w:rsidR="00F10A62" w:rsidRDefault="00F10A62" w:rsidP="005A1793">
            <w:pPr>
              <w:pStyle w:val="Tabletext"/>
              <w:rPr>
                <w:szCs w:val="20"/>
              </w:rPr>
            </w:pPr>
          </w:p>
          <w:p w:rsidR="007D5FA1" w:rsidRPr="00ED3353" w:rsidRDefault="007D5FA1" w:rsidP="005A1793">
            <w:pPr>
              <w:pStyle w:val="Tabletext"/>
              <w:rPr>
                <w:szCs w:val="20"/>
              </w:rPr>
            </w:pPr>
            <w:r w:rsidRPr="00ED3353">
              <w:rPr>
                <w:szCs w:val="20"/>
              </w:rPr>
              <w:t xml:space="preserve">Refer to: </w:t>
            </w:r>
          </w:p>
          <w:p w:rsidR="00895377" w:rsidRPr="00D32CEF" w:rsidRDefault="00895377" w:rsidP="005A1793">
            <w:pPr>
              <w:pStyle w:val="Tabletext"/>
              <w:rPr>
                <w:szCs w:val="20"/>
              </w:rPr>
            </w:pPr>
            <w:r w:rsidRPr="00ED3353">
              <w:rPr>
                <w:szCs w:val="20"/>
              </w:rPr>
              <w:t>IAIA Guideline No 1110 – Use of Decision support Tools for VTS Personnel.</w:t>
            </w:r>
          </w:p>
        </w:tc>
        <w:tc>
          <w:tcPr>
            <w:tcW w:w="5812" w:type="dxa"/>
          </w:tcPr>
          <w:p w:rsidR="00404CA1" w:rsidRPr="002152D3" w:rsidRDefault="00404CA1" w:rsidP="007721E3">
            <w:pPr>
              <w:pStyle w:val="Tabletext"/>
              <w:rPr>
                <w:szCs w:val="20"/>
              </w:rPr>
            </w:pPr>
            <w:proofErr w:type="gramStart"/>
            <w:r w:rsidRPr="00D32CEF">
              <w:rPr>
                <w:szCs w:val="20"/>
              </w:rPr>
              <w:t xml:space="preserve">That the decision support tools provide the </w:t>
            </w:r>
            <w:del w:id="270" w:author="Talja Sari" w:date="2017-03-21T11:51:00Z">
              <w:r w:rsidRPr="00D32CEF" w:rsidDel="00DA271C">
                <w:rPr>
                  <w:szCs w:val="20"/>
                </w:rPr>
                <w:delText xml:space="preserve">capable </w:delText>
              </w:r>
            </w:del>
            <w:ins w:id="271" w:author="Talja Sari" w:date="2017-03-21T11:51:00Z">
              <w:r w:rsidR="00DA271C" w:rsidRPr="00D32CEF">
                <w:rPr>
                  <w:szCs w:val="20"/>
                </w:rPr>
                <w:t>capab</w:t>
              </w:r>
              <w:r w:rsidR="00DA271C">
                <w:rPr>
                  <w:szCs w:val="20"/>
                </w:rPr>
                <w:t>ility</w:t>
              </w:r>
              <w:r w:rsidR="00DA271C" w:rsidRPr="00D32CEF">
                <w:rPr>
                  <w:szCs w:val="20"/>
                </w:rPr>
                <w:t xml:space="preserve"> </w:t>
              </w:r>
            </w:ins>
            <w:r w:rsidRPr="00D32CEF">
              <w:rPr>
                <w:szCs w:val="20"/>
              </w:rPr>
              <w:t xml:space="preserve">to detect and escalate abnormal behaviour to the attention of the VTSO in a manner that enables a timely </w:t>
            </w:r>
            <w:del w:id="272" w:author="Talja Sari" w:date="2017-03-21T12:43:00Z">
              <w:r w:rsidRPr="00D32CEF" w:rsidDel="007721E3">
                <w:rPr>
                  <w:szCs w:val="20"/>
                </w:rPr>
                <w:delText xml:space="preserve">response </w:delText>
              </w:r>
            </w:del>
            <w:ins w:id="273" w:author="Talja Sari" w:date="2017-03-21T12:43:00Z">
              <w:r w:rsidR="007721E3">
                <w:rPr>
                  <w:szCs w:val="20"/>
                </w:rPr>
                <w:t>intervention</w:t>
              </w:r>
              <w:r w:rsidR="007721E3" w:rsidRPr="00D32CEF">
                <w:rPr>
                  <w:szCs w:val="20"/>
                </w:rPr>
                <w:t xml:space="preserve"> </w:t>
              </w:r>
            </w:ins>
            <w:ins w:id="274" w:author="Talja Sari" w:date="2017-03-21T12:44:00Z">
              <w:r w:rsidR="007721E3">
                <w:rPr>
                  <w:szCs w:val="20"/>
                </w:rPr>
                <w:t>in</w:t>
              </w:r>
            </w:ins>
            <w:r w:rsidRPr="00D32CEF">
              <w:rPr>
                <w:szCs w:val="20"/>
              </w:rPr>
              <w:t>to developing traffic situations.</w:t>
            </w:r>
            <w:proofErr w:type="gramEnd"/>
          </w:p>
        </w:tc>
        <w:tc>
          <w:tcPr>
            <w:tcW w:w="4394" w:type="dxa"/>
          </w:tcPr>
          <w:p w:rsidR="00404CA1" w:rsidRPr="002152D3" w:rsidRDefault="00404CA1" w:rsidP="005A1793">
            <w:pPr>
              <w:pStyle w:val="Tabletext"/>
              <w:rPr>
                <w:szCs w:val="20"/>
              </w:rPr>
            </w:pPr>
            <w:r w:rsidRPr="00D32CEF">
              <w:rPr>
                <w:szCs w:val="20"/>
              </w:rPr>
              <w:t>That the decision support tools escalate 100% of defined abnormal behaviour  to the VTSO that enables inter</w:t>
            </w:r>
            <w:ins w:id="275" w:author="Talja Sari" w:date="2017-03-21T12:44:00Z">
              <w:r w:rsidR="007721E3">
                <w:rPr>
                  <w:szCs w:val="20"/>
                </w:rPr>
                <w:t xml:space="preserve">vention </w:t>
              </w:r>
            </w:ins>
            <w:del w:id="276" w:author="Talja Sari" w:date="2017-03-21T12:44:00Z">
              <w:r w:rsidRPr="00D32CEF" w:rsidDel="007721E3">
                <w:rPr>
                  <w:szCs w:val="20"/>
                </w:rPr>
                <w:delText>action</w:delText>
              </w:r>
            </w:del>
          </w:p>
        </w:tc>
      </w:tr>
      <w:tr w:rsidR="00404CA1" w:rsidTr="00ED3353">
        <w:trPr>
          <w:trHeight w:val="397"/>
        </w:trPr>
        <w:tc>
          <w:tcPr>
            <w:tcW w:w="4644" w:type="dxa"/>
            <w:vMerge/>
          </w:tcPr>
          <w:p w:rsidR="00404CA1" w:rsidRPr="00D32CEF" w:rsidRDefault="00404CA1" w:rsidP="005A1793">
            <w:pPr>
              <w:pStyle w:val="Tabletext"/>
              <w:rPr>
                <w:szCs w:val="20"/>
              </w:rPr>
            </w:pPr>
          </w:p>
        </w:tc>
        <w:tc>
          <w:tcPr>
            <w:tcW w:w="5812" w:type="dxa"/>
          </w:tcPr>
          <w:p w:rsidR="00404CA1" w:rsidRPr="00D32CEF" w:rsidRDefault="00404CA1" w:rsidP="005A1793">
            <w:pPr>
              <w:pStyle w:val="Tabletext"/>
              <w:rPr>
                <w:szCs w:val="20"/>
              </w:rPr>
            </w:pPr>
            <w:r w:rsidRPr="00D32CEF">
              <w:rPr>
                <w:szCs w:val="20"/>
              </w:rPr>
              <w:t>Capability to interact with a vessel to influence the decision-making process on board the vessel</w:t>
            </w:r>
          </w:p>
        </w:tc>
        <w:tc>
          <w:tcPr>
            <w:tcW w:w="4394" w:type="dxa"/>
          </w:tcPr>
          <w:p w:rsidR="00404CA1" w:rsidRPr="002152D3" w:rsidRDefault="00404CA1" w:rsidP="007A6AA4">
            <w:pPr>
              <w:pStyle w:val="Tabletext"/>
              <w:rPr>
                <w:szCs w:val="20"/>
              </w:rPr>
            </w:pPr>
            <w:del w:id="277" w:author="Talja Sari" w:date="2017-03-21T12:47:00Z">
              <w:r w:rsidRPr="00D32CEF" w:rsidDel="007A6AA4">
                <w:rPr>
                  <w:szCs w:val="20"/>
                </w:rPr>
                <w:delText>%</w:delText>
              </w:r>
            </w:del>
            <w:r w:rsidRPr="00D32CEF">
              <w:rPr>
                <w:szCs w:val="20"/>
              </w:rPr>
              <w:t xml:space="preserve"> </w:t>
            </w:r>
            <w:ins w:id="278" w:author="Talja Sari" w:date="2017-03-21T12:47:00Z">
              <w:r w:rsidR="007A6AA4">
                <w:rPr>
                  <w:szCs w:val="20"/>
                </w:rPr>
                <w:t xml:space="preserve">Percentage </w:t>
              </w:r>
            </w:ins>
            <w:r w:rsidRPr="00D32CEF">
              <w:rPr>
                <w:szCs w:val="20"/>
              </w:rPr>
              <w:t xml:space="preserve">of </w:t>
            </w:r>
            <w:del w:id="279" w:author="Talja Sari" w:date="2017-03-21T12:47:00Z">
              <w:r w:rsidRPr="00D32CEF" w:rsidDel="007A6AA4">
                <w:rPr>
                  <w:szCs w:val="20"/>
                </w:rPr>
                <w:delText xml:space="preserve">interactions </w:delText>
              </w:r>
            </w:del>
            <w:ins w:id="280" w:author="Talja Sari" w:date="2017-03-21T12:47:00Z">
              <w:r w:rsidR="007A6AA4">
                <w:rPr>
                  <w:szCs w:val="20"/>
                </w:rPr>
                <w:t>interventions</w:t>
              </w:r>
            </w:ins>
            <w:ins w:id="281" w:author="Talja Sari" w:date="2017-03-21T12:50:00Z">
              <w:r w:rsidR="007A6AA4">
                <w:rPr>
                  <w:szCs w:val="20"/>
                </w:rPr>
                <w:t xml:space="preserve"> </w:t>
              </w:r>
            </w:ins>
            <w:r w:rsidRPr="00D32CEF">
              <w:rPr>
                <w:szCs w:val="20"/>
              </w:rPr>
              <w:t>which successfully influenced the decision-making process on board the vessel</w:t>
            </w:r>
          </w:p>
        </w:tc>
      </w:tr>
      <w:tr w:rsidR="00404CA1" w:rsidTr="005A1793">
        <w:trPr>
          <w:trHeight w:val="454"/>
        </w:trPr>
        <w:tc>
          <w:tcPr>
            <w:tcW w:w="4644" w:type="dxa"/>
            <w:vMerge/>
          </w:tcPr>
          <w:p w:rsidR="00404CA1" w:rsidRPr="00D32CEF" w:rsidRDefault="00404CA1" w:rsidP="005A1793">
            <w:pPr>
              <w:pStyle w:val="Tabletext"/>
              <w:rPr>
                <w:szCs w:val="20"/>
              </w:rPr>
            </w:pPr>
          </w:p>
        </w:tc>
        <w:tc>
          <w:tcPr>
            <w:tcW w:w="5812" w:type="dxa"/>
          </w:tcPr>
          <w:p w:rsidR="00404CA1" w:rsidRPr="00D32CEF" w:rsidRDefault="00404CA1" w:rsidP="005A1793">
            <w:pPr>
              <w:pStyle w:val="Tabletext"/>
              <w:rPr>
                <w:szCs w:val="20"/>
              </w:rPr>
            </w:pPr>
            <w:r>
              <w:rPr>
                <w:szCs w:val="20"/>
              </w:rPr>
              <w:t xml:space="preserve">That the VTS </w:t>
            </w:r>
            <w:r w:rsidRPr="00E419E5">
              <w:rPr>
                <w:szCs w:val="20"/>
              </w:rPr>
              <w:t xml:space="preserve"> system provides the capability to </w:t>
            </w:r>
            <w:r>
              <w:rPr>
                <w:szCs w:val="20"/>
              </w:rPr>
              <w:t xml:space="preserve">integrate/interface with  key sub-systems (D/F, AIS, Radar, CCTV, data-processors, etc.) in order provide complex image of developing </w:t>
            </w:r>
            <w:r w:rsidRPr="00E419E5">
              <w:rPr>
                <w:szCs w:val="20"/>
              </w:rPr>
              <w:t xml:space="preserve">traffic </w:t>
            </w:r>
            <w:r>
              <w:rPr>
                <w:szCs w:val="20"/>
              </w:rPr>
              <w:t xml:space="preserve">situations </w:t>
            </w:r>
            <w:r w:rsidRPr="00E419E5">
              <w:rPr>
                <w:szCs w:val="20"/>
              </w:rPr>
              <w:t>throughout the VTS area</w:t>
            </w:r>
          </w:p>
        </w:tc>
        <w:tc>
          <w:tcPr>
            <w:tcW w:w="4394" w:type="dxa"/>
          </w:tcPr>
          <w:p w:rsidR="00404CA1" w:rsidRPr="00D32CEF" w:rsidRDefault="00404CA1" w:rsidP="005A1793">
            <w:pPr>
              <w:pStyle w:val="Tabletext"/>
              <w:rPr>
                <w:szCs w:val="20"/>
              </w:rPr>
            </w:pPr>
            <w:r w:rsidRPr="00D32CEF">
              <w:rPr>
                <w:szCs w:val="20"/>
              </w:rPr>
              <w:t xml:space="preserve">Availability of VTS system </w:t>
            </w:r>
            <w:ins w:id="282" w:author="Talja Sari" w:date="2017-03-21T14:45:00Z">
              <w:r w:rsidR="001B67AA" w:rsidRPr="001B67AA">
                <w:rPr>
                  <w:szCs w:val="20"/>
                </w:rPr>
                <w:t xml:space="preserve">is greater than or equal to </w:t>
              </w:r>
              <w:proofErr w:type="spellStart"/>
              <w:r w:rsidR="001B67AA" w:rsidRPr="001B67AA">
                <w:rPr>
                  <w:szCs w:val="20"/>
                </w:rPr>
                <w:t>to</w:t>
              </w:r>
              <w:proofErr w:type="spellEnd"/>
              <w:r w:rsidR="001B67AA" w:rsidRPr="001B67AA">
                <w:rPr>
                  <w:szCs w:val="20"/>
                </w:rPr>
                <w:t xml:space="preserve"> the standards established by </w:t>
              </w:r>
            </w:ins>
            <w:ins w:id="283" w:author="Talja Sari" w:date="2017-03-21T15:45:00Z">
              <w:r w:rsidR="00E809FC">
                <w:rPr>
                  <w:szCs w:val="20"/>
                </w:rPr>
                <w:t>Competent</w:t>
              </w:r>
            </w:ins>
            <w:ins w:id="284" w:author="Talja Sari" w:date="2017-03-21T14:45:00Z">
              <w:r w:rsidR="001B67AA" w:rsidRPr="001B67AA">
                <w:rPr>
                  <w:szCs w:val="20"/>
                </w:rPr>
                <w:t xml:space="preserve"> VTS Authorities  Taking into account IALA Guideline 1111  </w:t>
              </w:r>
            </w:ins>
            <w:r w:rsidRPr="00D32CEF">
              <w:rPr>
                <w:szCs w:val="20"/>
              </w:rPr>
              <w:t xml:space="preserve">(The percentage availability of key </w:t>
            </w:r>
            <w:r>
              <w:rPr>
                <w:szCs w:val="20"/>
              </w:rPr>
              <w:t xml:space="preserve">sub-systems </w:t>
            </w:r>
            <w:r w:rsidRPr="00D32CEF">
              <w:rPr>
                <w:szCs w:val="20"/>
              </w:rPr>
              <w:t xml:space="preserve"> on a monthly and annual basis).</w:t>
            </w:r>
          </w:p>
          <w:p w:rsidR="00404CA1" w:rsidRPr="002152D3" w:rsidRDefault="00404CA1" w:rsidP="005A1793">
            <w:pPr>
              <w:pStyle w:val="Tabletext"/>
              <w:rPr>
                <w:szCs w:val="20"/>
              </w:rPr>
            </w:pPr>
          </w:p>
        </w:tc>
      </w:tr>
      <w:tr w:rsidR="00404CA1" w:rsidTr="005A1793">
        <w:trPr>
          <w:trHeight w:val="454"/>
        </w:trPr>
        <w:tc>
          <w:tcPr>
            <w:tcW w:w="4644" w:type="dxa"/>
            <w:vMerge/>
          </w:tcPr>
          <w:p w:rsidR="00404CA1" w:rsidRPr="00D32CEF" w:rsidRDefault="00404CA1" w:rsidP="005A1793">
            <w:pPr>
              <w:pStyle w:val="Tabletext"/>
              <w:rPr>
                <w:szCs w:val="20"/>
              </w:rPr>
            </w:pPr>
          </w:p>
        </w:tc>
        <w:tc>
          <w:tcPr>
            <w:tcW w:w="5812" w:type="dxa"/>
          </w:tcPr>
          <w:p w:rsidR="00404CA1" w:rsidRPr="00D32CEF" w:rsidRDefault="00404CA1" w:rsidP="003A2319">
            <w:pPr>
              <w:pStyle w:val="Tabletext"/>
              <w:rPr>
                <w:szCs w:val="20"/>
              </w:rPr>
            </w:pPr>
            <w:r>
              <w:rPr>
                <w:szCs w:val="20"/>
              </w:rPr>
              <w:t xml:space="preserve">The VTS system should provide </w:t>
            </w:r>
            <w:del w:id="285" w:author="Talja Sari" w:date="2017-03-21T14:57:00Z">
              <w:r w:rsidDel="003A2319">
                <w:rPr>
                  <w:szCs w:val="20"/>
                </w:rPr>
                <w:delText xml:space="preserve">statistics </w:delText>
              </w:r>
            </w:del>
            <w:ins w:id="286" w:author="Talja Sari" w:date="2017-03-21T14:57:00Z">
              <w:r w:rsidR="003A2319">
                <w:rPr>
                  <w:szCs w:val="20"/>
                </w:rPr>
                <w:t xml:space="preserve">details </w:t>
              </w:r>
            </w:ins>
            <w:r>
              <w:rPr>
                <w:szCs w:val="20"/>
              </w:rPr>
              <w:t>on vessel traffic movements, types of traffic</w:t>
            </w:r>
            <w:ins w:id="287" w:author="Talja Sari" w:date="2017-03-21T14:56:00Z">
              <w:r w:rsidR="003A2319">
                <w:rPr>
                  <w:szCs w:val="20"/>
                </w:rPr>
                <w:t>, arrivals and depa</w:t>
              </w:r>
            </w:ins>
            <w:ins w:id="288" w:author="Talja Sari" w:date="2017-03-21T14:57:00Z">
              <w:r w:rsidR="003A2319">
                <w:rPr>
                  <w:szCs w:val="20"/>
                </w:rPr>
                <w:t>r</w:t>
              </w:r>
            </w:ins>
            <w:ins w:id="289" w:author="Talja Sari" w:date="2017-03-21T14:56:00Z">
              <w:r w:rsidR="003A2319">
                <w:rPr>
                  <w:szCs w:val="20"/>
                </w:rPr>
                <w:t>tures</w:t>
              </w:r>
            </w:ins>
            <w:r>
              <w:rPr>
                <w:szCs w:val="20"/>
              </w:rPr>
              <w:t xml:space="preserve"> etc. </w:t>
            </w:r>
          </w:p>
        </w:tc>
        <w:tc>
          <w:tcPr>
            <w:tcW w:w="4394" w:type="dxa"/>
          </w:tcPr>
          <w:p w:rsidR="00404CA1" w:rsidRPr="00D32CEF" w:rsidRDefault="00404CA1" w:rsidP="001B67AA">
            <w:pPr>
              <w:pStyle w:val="Tabletext"/>
              <w:rPr>
                <w:szCs w:val="20"/>
              </w:rPr>
            </w:pPr>
            <w:r>
              <w:rPr>
                <w:szCs w:val="20"/>
              </w:rPr>
              <w:t xml:space="preserve">Analyse the appropriate  </w:t>
            </w:r>
            <w:r w:rsidRPr="00D32CEF">
              <w:rPr>
                <w:szCs w:val="20"/>
              </w:rPr>
              <w:t xml:space="preserve">Port / VTS area traffic </w:t>
            </w:r>
            <w:del w:id="290" w:author="Talja Sari" w:date="2017-03-21T14:54:00Z">
              <w:r w:rsidRPr="00D32CEF" w:rsidDel="001B67AA">
                <w:rPr>
                  <w:szCs w:val="20"/>
                </w:rPr>
                <w:delText xml:space="preserve">statistics </w:delText>
              </w:r>
            </w:del>
            <w:ins w:id="291" w:author="Talja Sari" w:date="2017-03-21T14:54:00Z">
              <w:r w:rsidR="001B67AA">
                <w:rPr>
                  <w:szCs w:val="20"/>
                </w:rPr>
                <w:t>details</w:t>
              </w:r>
              <w:r w:rsidR="001B67AA" w:rsidRPr="00D32CEF">
                <w:rPr>
                  <w:szCs w:val="20"/>
                </w:rPr>
                <w:t xml:space="preserve"> </w:t>
              </w:r>
            </w:ins>
            <w:r w:rsidR="009867AC">
              <w:rPr>
                <w:szCs w:val="20"/>
              </w:rPr>
              <w:t>etc.</w:t>
            </w:r>
            <w:r>
              <w:rPr>
                <w:szCs w:val="20"/>
              </w:rPr>
              <w:t xml:space="preserve"> to assess workload/traffic </w:t>
            </w:r>
            <w:r w:rsidRPr="00D32CEF">
              <w:rPr>
                <w:szCs w:val="20"/>
              </w:rPr>
              <w:t>density</w:t>
            </w:r>
          </w:p>
        </w:tc>
      </w:tr>
      <w:tr w:rsidR="00895377" w:rsidTr="005A1793">
        <w:trPr>
          <w:trHeight w:val="454"/>
        </w:trPr>
        <w:tc>
          <w:tcPr>
            <w:tcW w:w="4644" w:type="dxa"/>
          </w:tcPr>
          <w:p w:rsidR="00895377" w:rsidRPr="00ED3353" w:rsidRDefault="00895377" w:rsidP="005A1793">
            <w:pPr>
              <w:pStyle w:val="Tabletext"/>
              <w:rPr>
                <w:b/>
                <w:szCs w:val="20"/>
              </w:rPr>
            </w:pPr>
            <w:r w:rsidRPr="00ED3353">
              <w:rPr>
                <w:b/>
                <w:szCs w:val="20"/>
              </w:rPr>
              <w:lastRenderedPageBreak/>
              <w:t>Training and Certifications of VTSO’s</w:t>
            </w:r>
          </w:p>
        </w:tc>
        <w:tc>
          <w:tcPr>
            <w:tcW w:w="5812" w:type="dxa"/>
            <w:vAlign w:val="center"/>
          </w:tcPr>
          <w:p w:rsidR="00895377" w:rsidRDefault="00895377" w:rsidP="00AA3E01">
            <w:pPr>
              <w:pStyle w:val="Tabletext"/>
              <w:rPr>
                <w:szCs w:val="20"/>
              </w:rPr>
            </w:pPr>
          </w:p>
        </w:tc>
        <w:tc>
          <w:tcPr>
            <w:tcW w:w="4394" w:type="dxa"/>
            <w:vAlign w:val="center"/>
          </w:tcPr>
          <w:p w:rsidR="00895377" w:rsidRDefault="00895377" w:rsidP="00404CA1">
            <w:pPr>
              <w:pStyle w:val="Tabletext"/>
              <w:rPr>
                <w:szCs w:val="20"/>
              </w:rPr>
            </w:pPr>
          </w:p>
        </w:tc>
      </w:tr>
      <w:tr w:rsidR="002622EF" w:rsidTr="005A1793">
        <w:trPr>
          <w:trHeight w:val="616"/>
        </w:trPr>
        <w:tc>
          <w:tcPr>
            <w:tcW w:w="4644" w:type="dxa"/>
            <w:vMerge w:val="restart"/>
          </w:tcPr>
          <w:p w:rsidR="002622EF" w:rsidRDefault="002622EF" w:rsidP="005A1793">
            <w:pPr>
              <w:pStyle w:val="Tabletext"/>
              <w:rPr>
                <w:szCs w:val="20"/>
              </w:rPr>
            </w:pPr>
            <w:r w:rsidRPr="00434DBC">
              <w:rPr>
                <w:szCs w:val="20"/>
              </w:rPr>
              <w:t xml:space="preserve">Related Responsibilities under (A.857(20))  </w:t>
            </w:r>
            <w:r>
              <w:rPr>
                <w:szCs w:val="20"/>
              </w:rPr>
              <w:t xml:space="preserve">include the need to </w:t>
            </w:r>
            <w:r w:rsidRPr="00434DBC">
              <w:rPr>
                <w:szCs w:val="20"/>
              </w:rPr>
              <w:t>establish appropriate qualifications and training requirements for VTS operators, taking into consideration the type and level of services to be provided (Refer 2.2.2.9).</w:t>
            </w:r>
          </w:p>
          <w:p w:rsidR="002622EF" w:rsidRPr="009867AC" w:rsidRDefault="002622EF" w:rsidP="005A1793">
            <w:pPr>
              <w:pStyle w:val="Tabletext"/>
              <w:rPr>
                <w:szCs w:val="20"/>
              </w:rPr>
            </w:pPr>
            <w:r w:rsidRPr="009867AC">
              <w:rPr>
                <w:szCs w:val="20"/>
              </w:rPr>
              <w:t>Standards for Training and Certification of VTS Personnel V-103</w:t>
            </w:r>
          </w:p>
          <w:p w:rsidR="002622EF" w:rsidRDefault="002622EF" w:rsidP="005A1793">
            <w:pPr>
              <w:pStyle w:val="Tabletext"/>
              <w:rPr>
                <w:szCs w:val="20"/>
              </w:rPr>
            </w:pPr>
            <w:r w:rsidRPr="009867AC">
              <w:rPr>
                <w:szCs w:val="20"/>
              </w:rPr>
              <w:t>Staffing Levels at VTS Centres IALA Guideline No. 1045</w:t>
            </w:r>
          </w:p>
          <w:p w:rsidR="002622EF" w:rsidRPr="00D32CEF" w:rsidRDefault="002622EF" w:rsidP="005A1793">
            <w:pPr>
              <w:pStyle w:val="Tabletext"/>
              <w:rPr>
                <w:szCs w:val="20"/>
              </w:rPr>
            </w:pPr>
          </w:p>
        </w:tc>
        <w:tc>
          <w:tcPr>
            <w:tcW w:w="5812" w:type="dxa"/>
          </w:tcPr>
          <w:p w:rsidR="002622EF" w:rsidRPr="00D32CEF" w:rsidRDefault="002622EF" w:rsidP="005A1793">
            <w:pPr>
              <w:pStyle w:val="Tabletext"/>
              <w:rPr>
                <w:szCs w:val="20"/>
              </w:rPr>
            </w:pPr>
            <w:r>
              <w:rPr>
                <w:szCs w:val="20"/>
              </w:rPr>
              <w:t xml:space="preserve">Establish </w:t>
            </w:r>
            <w:r w:rsidRPr="00D32CEF">
              <w:rPr>
                <w:szCs w:val="20"/>
              </w:rPr>
              <w:t>VTSO training (</w:t>
            </w:r>
            <w:r>
              <w:rPr>
                <w:szCs w:val="20"/>
              </w:rPr>
              <w:t>e.g. n</w:t>
            </w:r>
            <w:r w:rsidRPr="00D32CEF">
              <w:rPr>
                <w:szCs w:val="20"/>
              </w:rPr>
              <w:t>umber o</w:t>
            </w:r>
            <w:r>
              <w:rPr>
                <w:szCs w:val="20"/>
              </w:rPr>
              <w:t>f</w:t>
            </w:r>
            <w:r w:rsidRPr="00D32CEF">
              <w:rPr>
                <w:szCs w:val="20"/>
              </w:rPr>
              <w:t xml:space="preserve"> days, quality of course</w:t>
            </w:r>
            <w:r>
              <w:rPr>
                <w:szCs w:val="20"/>
              </w:rPr>
              <w:t>,</w:t>
            </w:r>
            <w:r w:rsidRPr="00D32CEF">
              <w:rPr>
                <w:szCs w:val="20"/>
              </w:rPr>
              <w:t xml:space="preserve"> etc.)</w:t>
            </w:r>
            <w:r>
              <w:rPr>
                <w:szCs w:val="20"/>
              </w:rPr>
              <w:t xml:space="preserve"> to meet V-103.</w:t>
            </w:r>
          </w:p>
        </w:tc>
        <w:tc>
          <w:tcPr>
            <w:tcW w:w="4394" w:type="dxa"/>
          </w:tcPr>
          <w:p w:rsidR="002622EF" w:rsidRPr="002152D3" w:rsidRDefault="002622EF" w:rsidP="005A1793">
            <w:pPr>
              <w:pStyle w:val="Tabletext"/>
              <w:rPr>
                <w:szCs w:val="20"/>
              </w:rPr>
            </w:pPr>
            <w:r>
              <w:rPr>
                <w:szCs w:val="20"/>
              </w:rPr>
              <w:t xml:space="preserve">Regular assessment of VTSO </w:t>
            </w:r>
          </w:p>
        </w:tc>
      </w:tr>
      <w:tr w:rsidR="002622EF" w:rsidTr="005A1793">
        <w:trPr>
          <w:trHeight w:val="454"/>
        </w:trPr>
        <w:tc>
          <w:tcPr>
            <w:tcW w:w="4644" w:type="dxa"/>
            <w:vMerge/>
            <w:vAlign w:val="center"/>
          </w:tcPr>
          <w:p w:rsidR="002622EF" w:rsidRPr="00D32CEF" w:rsidRDefault="002622EF" w:rsidP="00457DF9">
            <w:pPr>
              <w:pStyle w:val="Tabletext"/>
              <w:rPr>
                <w:szCs w:val="20"/>
              </w:rPr>
            </w:pPr>
          </w:p>
        </w:tc>
        <w:tc>
          <w:tcPr>
            <w:tcW w:w="5812" w:type="dxa"/>
          </w:tcPr>
          <w:p w:rsidR="002622EF" w:rsidRPr="00D32CEF" w:rsidRDefault="002622EF" w:rsidP="005A1793">
            <w:pPr>
              <w:pStyle w:val="Tabletext"/>
              <w:rPr>
                <w:szCs w:val="20"/>
              </w:rPr>
            </w:pPr>
            <w:r>
              <w:rPr>
                <w:szCs w:val="20"/>
              </w:rPr>
              <w:t>Establish QMS process which includes b</w:t>
            </w:r>
            <w:r w:rsidRPr="00D32CEF">
              <w:rPr>
                <w:szCs w:val="20"/>
              </w:rPr>
              <w:t>ehavioural markers - conducting routine safety observation sessions with VTSOs using other colleagues or external parties</w:t>
            </w:r>
          </w:p>
        </w:tc>
        <w:tc>
          <w:tcPr>
            <w:tcW w:w="4394" w:type="dxa"/>
          </w:tcPr>
          <w:p w:rsidR="002622EF" w:rsidRPr="002152D3" w:rsidRDefault="002622EF" w:rsidP="005A1793">
            <w:pPr>
              <w:pStyle w:val="Tabletext"/>
              <w:rPr>
                <w:szCs w:val="20"/>
              </w:rPr>
            </w:pPr>
            <w:r w:rsidRPr="009867AC">
              <w:rPr>
                <w:szCs w:val="20"/>
              </w:rPr>
              <w:t>incident debrief/review for analysis/recommendations</w:t>
            </w:r>
          </w:p>
        </w:tc>
      </w:tr>
      <w:tr w:rsidR="009867AC" w:rsidTr="002152D3">
        <w:trPr>
          <w:trHeight w:val="454"/>
        </w:trPr>
        <w:tc>
          <w:tcPr>
            <w:tcW w:w="4644" w:type="dxa"/>
            <w:vMerge/>
            <w:vAlign w:val="center"/>
          </w:tcPr>
          <w:p w:rsidR="009867AC" w:rsidRPr="00D32CEF" w:rsidRDefault="009867AC" w:rsidP="00457DF9">
            <w:pPr>
              <w:pStyle w:val="Tabletext"/>
              <w:rPr>
                <w:szCs w:val="20"/>
              </w:rPr>
            </w:pPr>
          </w:p>
        </w:tc>
        <w:tc>
          <w:tcPr>
            <w:tcW w:w="5812" w:type="dxa"/>
            <w:vAlign w:val="center"/>
          </w:tcPr>
          <w:p w:rsidR="009867AC" w:rsidRPr="00D32CEF" w:rsidRDefault="009867AC" w:rsidP="00AA3E01">
            <w:pPr>
              <w:pStyle w:val="Tabletext"/>
              <w:rPr>
                <w:szCs w:val="20"/>
              </w:rPr>
            </w:pPr>
          </w:p>
        </w:tc>
        <w:tc>
          <w:tcPr>
            <w:tcW w:w="4394" w:type="dxa"/>
            <w:vAlign w:val="center"/>
          </w:tcPr>
          <w:p w:rsidR="009867AC" w:rsidRPr="002152D3" w:rsidRDefault="009867AC" w:rsidP="00D653B1">
            <w:pPr>
              <w:pStyle w:val="Tabletext"/>
              <w:rPr>
                <w:szCs w:val="20"/>
              </w:rPr>
            </w:pPr>
          </w:p>
        </w:tc>
      </w:tr>
    </w:tbl>
    <w:p w:rsidR="00895377" w:rsidRDefault="00895377"/>
    <w:p w:rsidR="00895377" w:rsidRDefault="00895377"/>
    <w:p w:rsidR="00895377" w:rsidRPr="00895377" w:rsidRDefault="00895377" w:rsidP="00895377">
      <w:pPr>
        <w:pStyle w:val="AnnexAHead1"/>
      </w:pPr>
      <w:r w:rsidRPr="00895377">
        <w:t>P</w:t>
      </w:r>
      <w:r>
        <w:t xml:space="preserve">urpose / reason for </w:t>
      </w:r>
      <w:r w:rsidRPr="00895377">
        <w:t xml:space="preserve">vts </w:t>
      </w:r>
    </w:p>
    <w:p w:rsidR="00895377" w:rsidRDefault="00895377"/>
    <w:tbl>
      <w:tblPr>
        <w:tblStyle w:val="TableGrid"/>
        <w:tblW w:w="0" w:type="auto"/>
        <w:tblLook w:val="04A0" w:firstRow="1" w:lastRow="0" w:firstColumn="1" w:lastColumn="0" w:noHBand="0" w:noVBand="1"/>
      </w:tblPr>
      <w:tblGrid>
        <w:gridCol w:w="4644"/>
        <w:gridCol w:w="5812"/>
        <w:gridCol w:w="4394"/>
      </w:tblGrid>
      <w:tr w:rsidR="00895377" w:rsidTr="00ED3353">
        <w:trPr>
          <w:trHeight w:val="454"/>
        </w:trPr>
        <w:tc>
          <w:tcPr>
            <w:tcW w:w="4644" w:type="dxa"/>
            <w:shd w:val="clear" w:color="auto" w:fill="FADBD1" w:themeFill="background2" w:themeFillTint="33"/>
            <w:vAlign w:val="center"/>
          </w:tcPr>
          <w:p w:rsidR="00895377" w:rsidRPr="00151A8B" w:rsidRDefault="00584C57" w:rsidP="00ED3353">
            <w:pPr>
              <w:pStyle w:val="Tabletext"/>
              <w:rPr>
                <w:b/>
                <w:color w:val="0070C0"/>
                <w:rPrChange w:id="292" w:author="Talja Sari" w:date="2017-03-21T15:57:00Z">
                  <w:rPr>
                    <w:color w:val="0070C0"/>
                  </w:rPr>
                </w:rPrChange>
              </w:rPr>
            </w:pPr>
            <w:r w:rsidRPr="00584C57">
              <w:rPr>
                <w:b/>
                <w:color w:val="0070C0"/>
                <w:rPrChange w:id="293" w:author="Talja Sari" w:date="2017-03-21T15:57:00Z">
                  <w:rPr>
                    <w:color w:val="0070C0"/>
                  </w:rPr>
                </w:rPrChange>
              </w:rPr>
              <w:t>The purpose/reason for VTS</w:t>
            </w:r>
          </w:p>
        </w:tc>
        <w:tc>
          <w:tcPr>
            <w:tcW w:w="5812" w:type="dxa"/>
            <w:shd w:val="clear" w:color="auto" w:fill="FADBD1" w:themeFill="background2" w:themeFillTint="33"/>
            <w:vAlign w:val="center"/>
          </w:tcPr>
          <w:p w:rsidR="00895377" w:rsidRPr="00151A8B" w:rsidRDefault="00584C57" w:rsidP="00ED3353">
            <w:pPr>
              <w:pStyle w:val="Tabletext"/>
              <w:rPr>
                <w:b/>
                <w:color w:val="0070C0"/>
                <w:rPrChange w:id="294" w:author="Talja Sari" w:date="2017-03-21T15:57:00Z">
                  <w:rPr>
                    <w:color w:val="0070C0"/>
                  </w:rPr>
                </w:rPrChange>
              </w:rPr>
            </w:pPr>
            <w:r w:rsidRPr="00584C57">
              <w:rPr>
                <w:b/>
                <w:color w:val="0070C0"/>
                <w:rPrChange w:id="295" w:author="Talja Sari" w:date="2017-03-21T15:57:00Z">
                  <w:rPr>
                    <w:color w:val="0070C0"/>
                  </w:rPr>
                </w:rPrChange>
              </w:rPr>
              <w:t>Example Objectives</w:t>
            </w:r>
          </w:p>
        </w:tc>
        <w:tc>
          <w:tcPr>
            <w:tcW w:w="4394" w:type="dxa"/>
            <w:shd w:val="clear" w:color="auto" w:fill="FADBD1" w:themeFill="background2" w:themeFillTint="33"/>
            <w:vAlign w:val="center"/>
          </w:tcPr>
          <w:p w:rsidR="00895377" w:rsidRPr="00ED3353" w:rsidRDefault="00895377" w:rsidP="00ED3353">
            <w:pPr>
              <w:pStyle w:val="Tabletext"/>
              <w:rPr>
                <w:color w:val="0070C0"/>
              </w:rPr>
            </w:pPr>
            <w:del w:id="296" w:author="Talja Sari" w:date="2017-03-21T15:10:00Z">
              <w:r w:rsidRPr="00ED3353" w:rsidDel="00574E6F">
                <w:rPr>
                  <w:color w:val="0070C0"/>
                </w:rPr>
                <w:delText>Example Measure</w:delText>
              </w:r>
            </w:del>
            <w:ins w:id="297" w:author="Talja Sari" w:date="2017-03-21T15:10:00Z">
              <w:r w:rsidR="00584C57" w:rsidRPr="00584C57">
                <w:rPr>
                  <w:b/>
                  <w:color w:val="0070C0"/>
                  <w:rPrChange w:id="298" w:author="Talja Sari" w:date="2017-03-21T15:57:00Z">
                    <w:rPr>
                      <w:color w:val="0070C0"/>
                    </w:rPr>
                  </w:rPrChange>
                </w:rPr>
                <w:t>Achieving Objectives</w:t>
              </w:r>
            </w:ins>
          </w:p>
        </w:tc>
      </w:tr>
      <w:tr w:rsidR="009867AC" w:rsidTr="002152D3">
        <w:trPr>
          <w:trHeight w:val="454"/>
        </w:trPr>
        <w:tc>
          <w:tcPr>
            <w:tcW w:w="4644" w:type="dxa"/>
            <w:vAlign w:val="center"/>
          </w:tcPr>
          <w:p w:rsidR="009867AC" w:rsidRPr="00ED3353" w:rsidRDefault="00DA01D3" w:rsidP="00457DF9">
            <w:pPr>
              <w:pStyle w:val="Tabletext"/>
              <w:rPr>
                <w:b/>
                <w:szCs w:val="20"/>
              </w:rPr>
            </w:pPr>
            <w:r w:rsidRPr="00ED3353">
              <w:rPr>
                <w:b/>
                <w:szCs w:val="20"/>
              </w:rPr>
              <w:t>Safety of life at sea</w:t>
            </w:r>
          </w:p>
        </w:tc>
        <w:tc>
          <w:tcPr>
            <w:tcW w:w="5812" w:type="dxa"/>
            <w:vAlign w:val="center"/>
          </w:tcPr>
          <w:p w:rsidR="009867AC" w:rsidRPr="00D32CEF" w:rsidRDefault="009867AC" w:rsidP="00AA3E01">
            <w:pPr>
              <w:pStyle w:val="Tabletext"/>
              <w:rPr>
                <w:szCs w:val="20"/>
              </w:rPr>
            </w:pPr>
          </w:p>
        </w:tc>
        <w:tc>
          <w:tcPr>
            <w:tcW w:w="4394" w:type="dxa"/>
            <w:vAlign w:val="center"/>
          </w:tcPr>
          <w:p w:rsidR="009867AC" w:rsidRPr="002152D3" w:rsidRDefault="009867AC" w:rsidP="00D653B1">
            <w:pPr>
              <w:pStyle w:val="Tabletext"/>
              <w:rPr>
                <w:szCs w:val="20"/>
              </w:rPr>
            </w:pPr>
          </w:p>
        </w:tc>
      </w:tr>
      <w:tr w:rsidR="009867AC" w:rsidTr="002152D3">
        <w:trPr>
          <w:trHeight w:val="454"/>
        </w:trPr>
        <w:tc>
          <w:tcPr>
            <w:tcW w:w="4644" w:type="dxa"/>
            <w:vAlign w:val="center"/>
          </w:tcPr>
          <w:p w:rsidR="00F10A62" w:rsidRPr="00F10A62" w:rsidRDefault="00F10A62" w:rsidP="00C35E86">
            <w:pPr>
              <w:pStyle w:val="Tabletext"/>
              <w:numPr>
                <w:ilvl w:val="0"/>
                <w:numId w:val="49"/>
              </w:numPr>
              <w:rPr>
                <w:szCs w:val="20"/>
              </w:rPr>
            </w:pPr>
            <w:r w:rsidRPr="00F10A62">
              <w:rPr>
                <w:szCs w:val="20"/>
              </w:rPr>
              <w:t>Safety and efficiency of navigation</w:t>
            </w:r>
          </w:p>
          <w:p w:rsidR="009867AC" w:rsidRPr="00D32CEF" w:rsidRDefault="009867AC" w:rsidP="00457DF9">
            <w:pPr>
              <w:pStyle w:val="Tabletext"/>
              <w:rPr>
                <w:szCs w:val="20"/>
              </w:rPr>
            </w:pPr>
          </w:p>
        </w:tc>
        <w:tc>
          <w:tcPr>
            <w:tcW w:w="5812" w:type="dxa"/>
            <w:vAlign w:val="center"/>
          </w:tcPr>
          <w:p w:rsidR="009867AC" w:rsidRPr="00D32CEF" w:rsidRDefault="007D5FA1" w:rsidP="00574E6F">
            <w:pPr>
              <w:pStyle w:val="Tabletext"/>
              <w:rPr>
                <w:szCs w:val="20"/>
              </w:rPr>
            </w:pPr>
            <w:r>
              <w:rPr>
                <w:szCs w:val="20"/>
              </w:rPr>
              <w:t>(</w:t>
            </w:r>
            <w:r w:rsidR="005A1793">
              <w:rPr>
                <w:szCs w:val="20"/>
              </w:rPr>
              <w:t>***</w:t>
            </w:r>
            <w:r>
              <w:rPr>
                <w:szCs w:val="20"/>
              </w:rPr>
              <w:t>reword below in terms of objectives)</w:t>
            </w:r>
            <w:ins w:id="299" w:author="Talja Sari" w:date="2017-03-21T15:13:00Z">
              <w:r w:rsidR="00574E6F">
                <w:rPr>
                  <w:szCs w:val="20"/>
                </w:rPr>
                <w:t>Avoid accidents, incidents</w:t>
              </w:r>
            </w:ins>
            <w:ins w:id="300" w:author="Talja Sari" w:date="2017-03-21T15:14:00Z">
              <w:r w:rsidR="00574E6F">
                <w:rPr>
                  <w:szCs w:val="20"/>
                </w:rPr>
                <w:t>, near-</w:t>
              </w:r>
            </w:ins>
            <w:ins w:id="301" w:author="Talja Sari" w:date="2017-03-21T15:15:00Z">
              <w:r w:rsidR="00574E6F">
                <w:rPr>
                  <w:szCs w:val="20"/>
                </w:rPr>
                <w:t>misses</w:t>
              </w:r>
            </w:ins>
            <w:ins w:id="302" w:author="Talja Sari" w:date="2017-03-21T15:14:00Z">
              <w:r w:rsidR="00574E6F">
                <w:rPr>
                  <w:szCs w:val="20"/>
                </w:rPr>
                <w:t xml:space="preserve"> situations and delays</w:t>
              </w:r>
            </w:ins>
          </w:p>
        </w:tc>
        <w:tc>
          <w:tcPr>
            <w:tcW w:w="4394" w:type="dxa"/>
            <w:vAlign w:val="center"/>
          </w:tcPr>
          <w:p w:rsidR="009867AC" w:rsidRPr="002152D3" w:rsidRDefault="007D5FA1" w:rsidP="00B32DD9">
            <w:pPr>
              <w:pStyle w:val="Tabletext"/>
              <w:rPr>
                <w:szCs w:val="20"/>
              </w:rPr>
            </w:pPr>
            <w:r>
              <w:rPr>
                <w:szCs w:val="20"/>
              </w:rPr>
              <w:t>(</w:t>
            </w:r>
            <w:r w:rsidR="005A1793">
              <w:rPr>
                <w:szCs w:val="20"/>
              </w:rPr>
              <w:t>**</w:t>
            </w:r>
            <w:r>
              <w:rPr>
                <w:szCs w:val="20"/>
              </w:rPr>
              <w:t>reword below in terms of</w:t>
            </w:r>
            <w:r w:rsidR="005A1793">
              <w:rPr>
                <w:szCs w:val="20"/>
              </w:rPr>
              <w:t xml:space="preserve"> obtainable / </w:t>
            </w:r>
            <w:r>
              <w:rPr>
                <w:szCs w:val="20"/>
              </w:rPr>
              <w:t>trackable measures</w:t>
            </w:r>
            <w:r w:rsidR="005A1793">
              <w:rPr>
                <w:szCs w:val="20"/>
              </w:rPr>
              <w:t>)</w:t>
            </w:r>
            <w:ins w:id="303" w:author="Talja Sari" w:date="2017-03-21T15:16:00Z">
              <w:r w:rsidR="00B32DD9">
                <w:rPr>
                  <w:szCs w:val="20"/>
                </w:rPr>
                <w:t>Provide timely information, navigational assistance</w:t>
              </w:r>
            </w:ins>
            <w:ins w:id="304" w:author="Talja Sari" w:date="2017-03-21T15:17:00Z">
              <w:r w:rsidR="00B32DD9">
                <w:rPr>
                  <w:szCs w:val="20"/>
                </w:rPr>
                <w:t xml:space="preserve"> and </w:t>
              </w:r>
            </w:ins>
            <w:ins w:id="305" w:author="Talja Sari" w:date="2017-03-21T15:16:00Z">
              <w:r w:rsidR="00B32DD9">
                <w:rPr>
                  <w:szCs w:val="20"/>
                </w:rPr>
                <w:t>traffic organisation</w:t>
              </w:r>
            </w:ins>
            <w:ins w:id="306" w:author="Talja Sari" w:date="2017-03-21T15:17:00Z">
              <w:r w:rsidR="00B32DD9">
                <w:rPr>
                  <w:szCs w:val="20"/>
                </w:rPr>
                <w:t>.</w:t>
              </w:r>
            </w:ins>
          </w:p>
        </w:tc>
      </w:tr>
      <w:tr w:rsidR="009867AC" w:rsidTr="00F10A62">
        <w:trPr>
          <w:trHeight w:val="454"/>
        </w:trPr>
        <w:tc>
          <w:tcPr>
            <w:tcW w:w="4644" w:type="dxa"/>
          </w:tcPr>
          <w:p w:rsidR="00F10A62" w:rsidRDefault="00F10A62" w:rsidP="00F10A62">
            <w:pPr>
              <w:spacing w:before="120" w:after="120" w:line="240" w:lineRule="auto"/>
              <w:contextualSpacing/>
              <w:rPr>
                <w:color w:val="000000" w:themeColor="text1"/>
                <w:sz w:val="20"/>
                <w:szCs w:val="20"/>
              </w:rPr>
            </w:pPr>
            <w:r w:rsidRPr="00F10A62">
              <w:rPr>
                <w:color w:val="000000" w:themeColor="text1"/>
                <w:sz w:val="20"/>
                <w:szCs w:val="20"/>
              </w:rPr>
              <w:t>VTS can improve the efficiency of vessel traffic in two ways through:</w:t>
            </w:r>
          </w:p>
          <w:p w:rsidR="00C52AFE" w:rsidRPr="00F10A62" w:rsidRDefault="00C52AFE" w:rsidP="00F10A62">
            <w:pPr>
              <w:spacing w:before="120" w:after="120" w:line="240" w:lineRule="auto"/>
              <w:contextualSpacing/>
              <w:rPr>
                <w:color w:val="000000" w:themeColor="text1"/>
                <w:sz w:val="20"/>
                <w:szCs w:val="20"/>
              </w:rPr>
            </w:pPr>
          </w:p>
          <w:p w:rsidR="00F10A62" w:rsidRPr="00F10A62" w:rsidRDefault="00F10A62" w:rsidP="00C35E86">
            <w:pPr>
              <w:widowControl w:val="0"/>
              <w:numPr>
                <w:ilvl w:val="0"/>
                <w:numId w:val="51"/>
              </w:numPr>
              <w:tabs>
                <w:tab w:val="left" w:pos="652"/>
              </w:tabs>
              <w:autoSpaceDE w:val="0"/>
              <w:autoSpaceDN w:val="0"/>
              <w:adjustRightInd w:val="0"/>
              <w:spacing w:before="120" w:after="120" w:line="240" w:lineRule="auto"/>
              <w:ind w:right="204"/>
              <w:contextualSpacing/>
              <w:rPr>
                <w:color w:val="000000" w:themeColor="text1"/>
                <w:sz w:val="20"/>
                <w:szCs w:val="20"/>
              </w:rPr>
            </w:pPr>
            <w:r w:rsidRPr="00F10A62">
              <w:rPr>
                <w:color w:val="000000" w:themeColor="text1"/>
                <w:sz w:val="20"/>
                <w:szCs w:val="20"/>
              </w:rPr>
              <w:t>Reducing accidents</w:t>
            </w:r>
          </w:p>
          <w:p w:rsidR="00F10A62" w:rsidRDefault="00F10A62" w:rsidP="00F10A62">
            <w:pPr>
              <w:spacing w:before="120" w:after="120" w:line="240" w:lineRule="auto"/>
              <w:ind w:left="360"/>
              <w:contextualSpacing/>
              <w:rPr>
                <w:color w:val="000000" w:themeColor="text1"/>
                <w:sz w:val="20"/>
                <w:szCs w:val="20"/>
              </w:rPr>
            </w:pPr>
            <w:r w:rsidRPr="00F10A62">
              <w:rPr>
                <w:color w:val="000000" w:themeColor="text1"/>
                <w:sz w:val="20"/>
                <w:szCs w:val="20"/>
              </w:rPr>
              <w:t xml:space="preserve">Prevention of an accident directly leads to an improvement in the efficiency of vessel traffic. An accident causes delays, not only for the vessels involved but also for other vessels in the vicinity. Serious accidents can lead to lengthy delays, </w:t>
            </w:r>
            <w:r w:rsidRPr="00F10A62">
              <w:rPr>
                <w:color w:val="000000" w:themeColor="text1"/>
                <w:sz w:val="20"/>
                <w:szCs w:val="20"/>
              </w:rPr>
              <w:lastRenderedPageBreak/>
              <w:t>especially when the movement of vessels is being restricted and possibly being re-routed, or in extreme cases when the VTS has to close the navigable waterways to vessel traffic.</w:t>
            </w:r>
          </w:p>
          <w:p w:rsidR="00C52AFE" w:rsidRPr="00F10A62" w:rsidRDefault="00C52AFE" w:rsidP="00F10A62">
            <w:pPr>
              <w:spacing w:before="120" w:after="120" w:line="240" w:lineRule="auto"/>
              <w:ind w:left="360"/>
              <w:contextualSpacing/>
              <w:rPr>
                <w:color w:val="000000" w:themeColor="text1"/>
                <w:sz w:val="20"/>
                <w:szCs w:val="20"/>
              </w:rPr>
            </w:pPr>
          </w:p>
          <w:p w:rsidR="00F10A62" w:rsidRPr="00F10A62" w:rsidRDefault="00F10A62" w:rsidP="00C35E86">
            <w:pPr>
              <w:widowControl w:val="0"/>
              <w:numPr>
                <w:ilvl w:val="0"/>
                <w:numId w:val="51"/>
              </w:numPr>
              <w:tabs>
                <w:tab w:val="left" w:pos="652"/>
              </w:tabs>
              <w:autoSpaceDE w:val="0"/>
              <w:autoSpaceDN w:val="0"/>
              <w:adjustRightInd w:val="0"/>
              <w:spacing w:before="120" w:after="120" w:line="240" w:lineRule="auto"/>
              <w:ind w:right="204"/>
              <w:contextualSpacing/>
              <w:rPr>
                <w:color w:val="000000" w:themeColor="text1"/>
                <w:sz w:val="20"/>
                <w:szCs w:val="20"/>
              </w:rPr>
            </w:pPr>
            <w:r w:rsidRPr="00F10A62">
              <w:rPr>
                <w:color w:val="000000" w:themeColor="text1"/>
                <w:sz w:val="20"/>
                <w:szCs w:val="20"/>
              </w:rPr>
              <w:t>Better utilisation of the infrastructure (</w:t>
            </w:r>
            <w:proofErr w:type="spellStart"/>
            <w:r w:rsidRPr="00F10A62">
              <w:rPr>
                <w:color w:val="000000" w:themeColor="text1"/>
                <w:sz w:val="20"/>
                <w:szCs w:val="20"/>
              </w:rPr>
              <w:t>eg</w:t>
            </w:r>
            <w:proofErr w:type="spellEnd"/>
            <w:r w:rsidRPr="00F10A62">
              <w:rPr>
                <w:color w:val="000000" w:themeColor="text1"/>
                <w:sz w:val="20"/>
                <w:szCs w:val="20"/>
              </w:rPr>
              <w:t xml:space="preserve"> waterway, locks, ports)</w:t>
            </w:r>
          </w:p>
          <w:p w:rsidR="00F10A62" w:rsidRPr="00F10A62" w:rsidRDefault="00F10A62" w:rsidP="00F10A62">
            <w:pPr>
              <w:spacing w:before="120" w:after="120" w:line="240" w:lineRule="auto"/>
              <w:ind w:left="357"/>
              <w:contextualSpacing/>
              <w:rPr>
                <w:color w:val="000000" w:themeColor="text1"/>
                <w:sz w:val="20"/>
                <w:szCs w:val="20"/>
              </w:rPr>
            </w:pPr>
            <w:r w:rsidRPr="00F10A62">
              <w:rPr>
                <w:color w:val="000000" w:themeColor="text1"/>
                <w:sz w:val="20"/>
                <w:szCs w:val="20"/>
              </w:rPr>
              <w:t xml:space="preserve">An infrastructure will have a certain capacity, </w:t>
            </w:r>
            <w:proofErr w:type="gramStart"/>
            <w:r w:rsidRPr="00F10A62">
              <w:rPr>
                <w:color w:val="000000" w:themeColor="text1"/>
                <w:sz w:val="20"/>
                <w:szCs w:val="20"/>
              </w:rPr>
              <w:t>both in the size of and the</w:t>
            </w:r>
            <w:proofErr w:type="gramEnd"/>
            <w:r w:rsidRPr="00F10A62">
              <w:rPr>
                <w:color w:val="000000" w:themeColor="text1"/>
                <w:sz w:val="20"/>
                <w:szCs w:val="20"/>
              </w:rPr>
              <w:t xml:space="preserve"> number of the vessels that can be accommodated. A VTS can safely increase the capacity by enabling:</w:t>
            </w:r>
          </w:p>
          <w:p w:rsidR="00F10A62" w:rsidRPr="00F10A62" w:rsidRDefault="00F10A62" w:rsidP="00C35E86">
            <w:pPr>
              <w:widowControl w:val="0"/>
              <w:numPr>
                <w:ilvl w:val="0"/>
                <w:numId w:val="50"/>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r w:rsidRPr="00F10A62">
              <w:rPr>
                <w:color w:val="000000" w:themeColor="text1"/>
                <w:sz w:val="20"/>
                <w:szCs w:val="20"/>
              </w:rPr>
              <w:t>larger vessels to use the infrastructure (e.g. larger draught, beam, length, air draught);</w:t>
            </w:r>
          </w:p>
          <w:p w:rsidR="00F10A62" w:rsidRPr="00F10A62" w:rsidRDefault="00F10A62" w:rsidP="00C35E86">
            <w:pPr>
              <w:widowControl w:val="0"/>
              <w:numPr>
                <w:ilvl w:val="0"/>
                <w:numId w:val="50"/>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r w:rsidRPr="00F10A62">
              <w:rPr>
                <w:color w:val="000000" w:themeColor="text1"/>
                <w:sz w:val="20"/>
                <w:szCs w:val="20"/>
              </w:rPr>
              <w:t>longer use of the infrastructure (e.g. tidal windows, continued operation under adverse</w:t>
            </w:r>
          </w:p>
          <w:p w:rsidR="00F10A62" w:rsidRPr="00F10A62" w:rsidRDefault="00F10A62" w:rsidP="00C35E86">
            <w:pPr>
              <w:widowControl w:val="0"/>
              <w:numPr>
                <w:ilvl w:val="0"/>
                <w:numId w:val="50"/>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r w:rsidRPr="00F10A62">
              <w:rPr>
                <w:color w:val="000000" w:themeColor="text1"/>
                <w:sz w:val="20"/>
                <w:szCs w:val="20"/>
              </w:rPr>
              <w:t>conditions); and</w:t>
            </w:r>
          </w:p>
          <w:p w:rsidR="00F10A62" w:rsidRPr="00F10A62" w:rsidRDefault="00F10A62" w:rsidP="00C35E86">
            <w:pPr>
              <w:widowControl w:val="0"/>
              <w:numPr>
                <w:ilvl w:val="0"/>
                <w:numId w:val="50"/>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proofErr w:type="gramStart"/>
            <w:r w:rsidRPr="00F10A62">
              <w:rPr>
                <w:color w:val="000000" w:themeColor="text1"/>
                <w:sz w:val="20"/>
                <w:szCs w:val="20"/>
              </w:rPr>
              <w:t>more</w:t>
            </w:r>
            <w:proofErr w:type="gramEnd"/>
            <w:r w:rsidRPr="00F10A62">
              <w:rPr>
                <w:color w:val="000000" w:themeColor="text1"/>
                <w:sz w:val="20"/>
                <w:szCs w:val="20"/>
              </w:rPr>
              <w:t xml:space="preserve"> use of the infrastructure (e.g. higher traffic density, higher speed).</w:t>
            </w:r>
          </w:p>
          <w:p w:rsidR="009867AC" w:rsidRPr="00F10A62" w:rsidRDefault="009867AC" w:rsidP="00F10A62">
            <w:pPr>
              <w:pStyle w:val="Tabletext"/>
              <w:rPr>
                <w:szCs w:val="20"/>
                <w:lang w:val="en-AU"/>
              </w:rPr>
            </w:pPr>
          </w:p>
        </w:tc>
        <w:tc>
          <w:tcPr>
            <w:tcW w:w="5812" w:type="dxa"/>
          </w:tcPr>
          <w:p w:rsidR="00F10A62" w:rsidRDefault="00F10A62" w:rsidP="00C35E86">
            <w:pPr>
              <w:numPr>
                <w:ilvl w:val="0"/>
                <w:numId w:val="52"/>
              </w:numPr>
              <w:spacing w:before="120" w:after="120" w:line="240" w:lineRule="auto"/>
              <w:ind w:left="360"/>
              <w:rPr>
                <w:color w:val="000000" w:themeColor="text1"/>
                <w:sz w:val="20"/>
                <w:szCs w:val="20"/>
              </w:rPr>
            </w:pPr>
            <w:proofErr w:type="gramStart"/>
            <w:r w:rsidRPr="00F10A62">
              <w:rPr>
                <w:color w:val="000000" w:themeColor="text1"/>
                <w:sz w:val="20"/>
                <w:szCs w:val="20"/>
              </w:rPr>
              <w:lastRenderedPageBreak/>
              <w:t>Capable of responding and providing assistance</w:t>
            </w:r>
            <w:ins w:id="307" w:author="Talja Sari" w:date="2017-03-21T15:19:00Z">
              <w:r w:rsidR="00B32DD9">
                <w:rPr>
                  <w:color w:val="000000" w:themeColor="text1"/>
                  <w:sz w:val="20"/>
                  <w:szCs w:val="20"/>
                </w:rPr>
                <w:t>.</w:t>
              </w:r>
            </w:ins>
            <w:proofErr w:type="gramEnd"/>
            <w:del w:id="308" w:author="Talja Sari" w:date="2017-03-21T15:19:00Z">
              <w:r w:rsidRPr="00F10A62" w:rsidDel="00B32DD9">
                <w:rPr>
                  <w:color w:val="000000" w:themeColor="text1"/>
                  <w:sz w:val="20"/>
                  <w:szCs w:val="20"/>
                </w:rPr>
                <w:delText xml:space="preserve"> to others</w:delText>
              </w:r>
            </w:del>
            <w:r w:rsidRPr="00F10A62">
              <w:rPr>
                <w:color w:val="000000" w:themeColor="text1"/>
                <w:sz w:val="20"/>
                <w:szCs w:val="20"/>
              </w:rPr>
              <w:t xml:space="preserve"> </w:t>
            </w:r>
          </w:p>
          <w:p w:rsidR="00F10A62" w:rsidRPr="00F10A62" w:rsidRDefault="00F10A62" w:rsidP="00C35E86">
            <w:pPr>
              <w:numPr>
                <w:ilvl w:val="0"/>
                <w:numId w:val="52"/>
              </w:numPr>
              <w:spacing w:before="120" w:after="120" w:line="240" w:lineRule="auto"/>
              <w:ind w:left="360"/>
              <w:rPr>
                <w:color w:val="000000" w:themeColor="text1"/>
                <w:sz w:val="20"/>
                <w:szCs w:val="20"/>
              </w:rPr>
            </w:pPr>
            <w:del w:id="309" w:author="Talja Sari" w:date="2017-03-21T15:19:00Z">
              <w:r w:rsidDel="00B32DD9">
                <w:rPr>
                  <w:color w:val="000000" w:themeColor="text1"/>
                  <w:sz w:val="20"/>
                  <w:szCs w:val="20"/>
                </w:rPr>
                <w:delText>I</w:delText>
              </w:r>
              <w:r w:rsidRPr="00F10A62" w:rsidDel="00B32DD9">
                <w:rPr>
                  <w:color w:val="000000" w:themeColor="text1"/>
                  <w:sz w:val="20"/>
                  <w:szCs w:val="20"/>
                </w:rPr>
                <w:delText>mprovement for the carrying capacity of vessels and r</w:delText>
              </w:r>
            </w:del>
            <w:ins w:id="310" w:author="Talja Sari" w:date="2017-03-21T15:19:00Z">
              <w:r w:rsidR="00B32DD9">
                <w:rPr>
                  <w:color w:val="000000" w:themeColor="text1"/>
                  <w:sz w:val="20"/>
                  <w:szCs w:val="20"/>
                </w:rPr>
                <w:t>R</w:t>
              </w:r>
            </w:ins>
            <w:r w:rsidRPr="00F10A62">
              <w:rPr>
                <w:color w:val="000000" w:themeColor="text1"/>
                <w:sz w:val="20"/>
                <w:szCs w:val="20"/>
              </w:rPr>
              <w:t>eduction in delays increases the efficiency of these vessels</w:t>
            </w:r>
          </w:p>
          <w:p w:rsidR="00F10A62" w:rsidRPr="00F10A62" w:rsidRDefault="00F10A62" w:rsidP="00C35E86">
            <w:pPr>
              <w:numPr>
                <w:ilvl w:val="0"/>
                <w:numId w:val="52"/>
              </w:numPr>
              <w:spacing w:before="120" w:after="120" w:line="240" w:lineRule="auto"/>
              <w:ind w:left="360"/>
              <w:rPr>
                <w:color w:val="000000" w:themeColor="text1"/>
                <w:sz w:val="20"/>
                <w:szCs w:val="20"/>
              </w:rPr>
            </w:pPr>
            <w:r w:rsidRPr="00F10A62">
              <w:rPr>
                <w:color w:val="000000" w:themeColor="text1"/>
                <w:sz w:val="20"/>
                <w:szCs w:val="20"/>
              </w:rPr>
              <w:t>Achieve economic benefits to the stakeholders</w:t>
            </w:r>
          </w:p>
          <w:p w:rsidR="00F10A62" w:rsidRPr="00F10A62" w:rsidRDefault="00F10A62" w:rsidP="00C35E86">
            <w:pPr>
              <w:numPr>
                <w:ilvl w:val="0"/>
                <w:numId w:val="52"/>
              </w:numPr>
              <w:spacing w:before="120" w:after="120" w:line="240" w:lineRule="auto"/>
              <w:ind w:left="360"/>
              <w:rPr>
                <w:color w:val="000000" w:themeColor="text1"/>
                <w:sz w:val="20"/>
                <w:szCs w:val="20"/>
              </w:rPr>
            </w:pPr>
            <w:r w:rsidRPr="00F10A62">
              <w:rPr>
                <w:color w:val="000000" w:themeColor="text1"/>
                <w:sz w:val="20"/>
                <w:szCs w:val="20"/>
              </w:rPr>
              <w:t>increase the utilisation of infrastructure</w:t>
            </w:r>
          </w:p>
          <w:p w:rsidR="00F10A62" w:rsidRDefault="00F10A62" w:rsidP="00C35E86">
            <w:pPr>
              <w:numPr>
                <w:ilvl w:val="0"/>
                <w:numId w:val="52"/>
              </w:numPr>
              <w:spacing w:before="120" w:after="120" w:line="240" w:lineRule="auto"/>
              <w:ind w:left="360"/>
              <w:rPr>
                <w:color w:val="000000" w:themeColor="text1"/>
                <w:sz w:val="20"/>
                <w:szCs w:val="20"/>
              </w:rPr>
            </w:pPr>
            <w:r w:rsidRPr="00F10A62">
              <w:rPr>
                <w:color w:val="000000" w:themeColor="text1"/>
                <w:sz w:val="20"/>
                <w:szCs w:val="20"/>
              </w:rPr>
              <w:t xml:space="preserve">eliminate delays or reduce the need for costly investments in </w:t>
            </w:r>
            <w:r w:rsidRPr="00F10A62">
              <w:rPr>
                <w:color w:val="000000" w:themeColor="text1"/>
                <w:sz w:val="20"/>
                <w:szCs w:val="20"/>
              </w:rPr>
              <w:lastRenderedPageBreak/>
              <w:t>the expansion of this infrastructure</w:t>
            </w:r>
          </w:p>
          <w:p w:rsidR="009867AC" w:rsidRPr="00D32CEF" w:rsidRDefault="00F10A62" w:rsidP="00C35E86">
            <w:pPr>
              <w:numPr>
                <w:ilvl w:val="0"/>
                <w:numId w:val="52"/>
              </w:numPr>
              <w:spacing w:before="120" w:after="120" w:line="240" w:lineRule="auto"/>
              <w:ind w:left="360"/>
              <w:rPr>
                <w:szCs w:val="20"/>
              </w:rPr>
            </w:pPr>
            <w:r w:rsidRPr="00F10A62">
              <w:rPr>
                <w:color w:val="000000" w:themeColor="text1"/>
                <w:sz w:val="20"/>
                <w:szCs w:val="20"/>
              </w:rPr>
              <w:t>correct and timely information about actual and expected vessel positions, movements, destinations and times of arrival provided to allied services</w:t>
            </w:r>
          </w:p>
        </w:tc>
        <w:tc>
          <w:tcPr>
            <w:tcW w:w="4394" w:type="dxa"/>
          </w:tcPr>
          <w:p w:rsidR="00F10A62" w:rsidRPr="00F10A62" w:rsidDel="00B32DD9" w:rsidRDefault="00F10A62" w:rsidP="00F10A62">
            <w:pPr>
              <w:pStyle w:val="Tabletext"/>
              <w:ind w:left="459" w:hanging="283"/>
              <w:rPr>
                <w:del w:id="311" w:author="Talja Sari" w:date="2017-03-21T15:22:00Z"/>
                <w:szCs w:val="20"/>
              </w:rPr>
            </w:pPr>
            <w:r w:rsidRPr="00F10A62">
              <w:rPr>
                <w:szCs w:val="20"/>
              </w:rPr>
              <w:lastRenderedPageBreak/>
              <w:t>•</w:t>
            </w:r>
            <w:r w:rsidRPr="00F10A62">
              <w:rPr>
                <w:szCs w:val="20"/>
              </w:rPr>
              <w:tab/>
              <w:t xml:space="preserve">Number of instances where VTS </w:t>
            </w:r>
            <w:ins w:id="312" w:author="Talja Sari" w:date="2017-03-21T15:22:00Z">
              <w:r w:rsidR="00B32DD9">
                <w:rPr>
                  <w:szCs w:val="20"/>
                </w:rPr>
                <w:t>intervenes.</w:t>
              </w:r>
            </w:ins>
            <w:del w:id="313" w:author="Talja Sari" w:date="2017-03-21T15:22:00Z">
              <w:r w:rsidRPr="00F10A62" w:rsidDel="00B32DD9">
                <w:rPr>
                  <w:szCs w:val="20"/>
                </w:rPr>
                <w:delText>responded and assisted with safety of life events (eg Mayday’s, SAR, Medivac’s)</w:delText>
              </w:r>
            </w:del>
          </w:p>
          <w:p w:rsidR="00F10A62" w:rsidRPr="00F10A62" w:rsidRDefault="00F10A62" w:rsidP="00F10A62">
            <w:pPr>
              <w:pStyle w:val="Tabletext"/>
              <w:ind w:left="459" w:hanging="283"/>
              <w:rPr>
                <w:szCs w:val="20"/>
              </w:rPr>
            </w:pPr>
            <w:r w:rsidRPr="00F10A62">
              <w:rPr>
                <w:szCs w:val="20"/>
              </w:rPr>
              <w:t>•</w:t>
            </w:r>
            <w:r w:rsidRPr="00F10A62">
              <w:rPr>
                <w:szCs w:val="20"/>
              </w:rPr>
              <w:tab/>
            </w:r>
            <w:del w:id="314" w:author="Talja Sari" w:date="2017-03-21T15:24:00Z">
              <w:r w:rsidRPr="00F10A62" w:rsidDel="00B32DD9">
                <w:rPr>
                  <w:szCs w:val="20"/>
                </w:rPr>
                <w:delText>Reduction in cost overheads by XXX [ may not be the concerns of the competent/VTS authority.]</w:delText>
              </w:r>
            </w:del>
          </w:p>
          <w:p w:rsidR="00F10A62" w:rsidRPr="00F10A62" w:rsidDel="00B32DD9" w:rsidRDefault="00F10A62" w:rsidP="00B32DD9">
            <w:pPr>
              <w:pStyle w:val="Tabletext"/>
              <w:ind w:left="459" w:hanging="283"/>
              <w:rPr>
                <w:del w:id="315" w:author="Talja Sari" w:date="2017-03-21T15:24:00Z"/>
                <w:szCs w:val="20"/>
              </w:rPr>
            </w:pPr>
            <w:r w:rsidRPr="00F10A62">
              <w:rPr>
                <w:szCs w:val="20"/>
              </w:rPr>
              <w:t>•</w:t>
            </w:r>
            <w:r w:rsidRPr="00F10A62">
              <w:rPr>
                <w:szCs w:val="20"/>
              </w:rPr>
              <w:tab/>
            </w:r>
            <w:ins w:id="316" w:author="Talja Sari" w:date="2017-03-21T15:24:00Z">
              <w:r w:rsidR="00B32DD9">
                <w:rPr>
                  <w:szCs w:val="20"/>
                </w:rPr>
                <w:t xml:space="preserve">Ships on </w:t>
              </w:r>
              <w:proofErr w:type="spellStart"/>
              <w:r w:rsidR="00B32DD9">
                <w:rPr>
                  <w:szCs w:val="20"/>
                </w:rPr>
                <w:t>schedule</w:t>
              </w:r>
            </w:ins>
            <w:del w:id="317" w:author="Talja Sari" w:date="2017-03-21T15:24:00Z">
              <w:r w:rsidRPr="00F10A62" w:rsidDel="00B32DD9">
                <w:rPr>
                  <w:szCs w:val="20"/>
                </w:rPr>
                <w:delText xml:space="preserve">Turn-around time [Up </w:delText>
              </w:r>
              <w:r w:rsidRPr="00F10A62" w:rsidDel="00B32DD9">
                <w:rPr>
                  <w:szCs w:val="20"/>
                </w:rPr>
                <w:lastRenderedPageBreak/>
                <w:delText>time of service] XXX</w:delText>
              </w:r>
            </w:del>
          </w:p>
          <w:p w:rsidR="00BA7A0D" w:rsidRDefault="00FA44D5" w:rsidP="00BA7A0D">
            <w:pPr>
              <w:pStyle w:val="Tabletext"/>
              <w:numPr>
                <w:ilvl w:val="0"/>
                <w:numId w:val="57"/>
              </w:numPr>
              <w:jc w:val="both"/>
              <w:rPr>
                <w:ins w:id="318" w:author="Talja Sari" w:date="2017-03-21T15:26:00Z"/>
                <w:szCs w:val="20"/>
              </w:rPr>
              <w:pPrChange w:id="319" w:author="Talja Sari" w:date="2017-03-21T15:26:00Z">
                <w:pPr>
                  <w:pStyle w:val="Tabletext"/>
                  <w:ind w:left="459" w:hanging="283"/>
                </w:pPr>
              </w:pPrChange>
            </w:pPr>
            <w:ins w:id="320" w:author="Talja Sari" w:date="2017-03-21T15:26:00Z">
              <w:r>
                <w:rPr>
                  <w:szCs w:val="20"/>
                </w:rPr>
                <w:t>Ensure</w:t>
              </w:r>
              <w:proofErr w:type="spellEnd"/>
              <w:r>
                <w:rPr>
                  <w:szCs w:val="20"/>
                </w:rPr>
                <w:t xml:space="preserve"> all the VTS systems provide real time information. </w:t>
              </w:r>
            </w:ins>
          </w:p>
          <w:p w:rsidR="00BA7A0D" w:rsidRDefault="00FA44D5" w:rsidP="00BA7A0D">
            <w:pPr>
              <w:pStyle w:val="Tabletext"/>
              <w:numPr>
                <w:ilvl w:val="0"/>
                <w:numId w:val="57"/>
              </w:numPr>
              <w:jc w:val="both"/>
              <w:rPr>
                <w:ins w:id="321" w:author="Talja Sari" w:date="2017-03-21T15:28:00Z"/>
                <w:szCs w:val="20"/>
              </w:rPr>
              <w:pPrChange w:id="322" w:author="Talja Sari" w:date="2017-03-21T15:26:00Z">
                <w:pPr>
                  <w:pStyle w:val="Tabletext"/>
                  <w:ind w:left="459" w:hanging="283"/>
                </w:pPr>
              </w:pPrChange>
            </w:pPr>
            <w:ins w:id="323" w:author="Talja Sari" w:date="2017-03-21T15:26:00Z">
              <w:r>
                <w:rPr>
                  <w:szCs w:val="20"/>
                </w:rPr>
                <w:t>Provide information to marine traffic as required</w:t>
              </w:r>
            </w:ins>
          </w:p>
          <w:p w:rsidR="00BA7A0D" w:rsidRDefault="00FA44D5" w:rsidP="00BA7A0D">
            <w:pPr>
              <w:pStyle w:val="Tabletext"/>
              <w:numPr>
                <w:ilvl w:val="0"/>
                <w:numId w:val="57"/>
              </w:numPr>
              <w:jc w:val="both"/>
              <w:rPr>
                <w:szCs w:val="20"/>
              </w:rPr>
              <w:pPrChange w:id="324" w:author="Talja Sari" w:date="2017-03-21T15:30:00Z">
                <w:pPr>
                  <w:pStyle w:val="Tabletext"/>
                  <w:ind w:left="459" w:hanging="283"/>
                </w:pPr>
              </w:pPrChange>
            </w:pPr>
            <w:ins w:id="325" w:author="Talja Sari" w:date="2017-03-21T15:28:00Z">
              <w:r>
                <w:rPr>
                  <w:szCs w:val="20"/>
                </w:rPr>
                <w:t>Feedback,</w:t>
              </w:r>
            </w:ins>
            <w:ins w:id="326" w:author="Talja Sari" w:date="2017-03-21T15:30:00Z">
              <w:r>
                <w:rPr>
                  <w:szCs w:val="20"/>
                </w:rPr>
                <w:t xml:space="preserve"> comments, </w:t>
              </w:r>
            </w:ins>
            <w:ins w:id="327" w:author="Talja Sari" w:date="2017-03-21T15:28:00Z">
              <w:r>
                <w:rPr>
                  <w:szCs w:val="20"/>
                </w:rPr>
                <w:t xml:space="preserve"> customer surveys</w:t>
              </w:r>
            </w:ins>
            <w:ins w:id="328" w:author="Talja Sari" w:date="2017-03-21T15:30:00Z">
              <w:r>
                <w:rPr>
                  <w:szCs w:val="20"/>
                </w:rPr>
                <w:t>, statistical analysis of late departures and arrivals</w:t>
              </w:r>
            </w:ins>
          </w:p>
        </w:tc>
      </w:tr>
      <w:tr w:rsidR="009867AC" w:rsidTr="005A1793">
        <w:trPr>
          <w:trHeight w:val="454"/>
        </w:trPr>
        <w:tc>
          <w:tcPr>
            <w:tcW w:w="4644" w:type="dxa"/>
          </w:tcPr>
          <w:p w:rsidR="00C52AFE" w:rsidRPr="00C52AFE" w:rsidDel="00FA44D5" w:rsidRDefault="00C52AFE" w:rsidP="00C35E86">
            <w:pPr>
              <w:pStyle w:val="ListParagraph"/>
              <w:numPr>
                <w:ilvl w:val="0"/>
                <w:numId w:val="49"/>
              </w:numPr>
              <w:spacing w:before="120" w:after="120" w:line="240" w:lineRule="auto"/>
              <w:rPr>
                <w:del w:id="329" w:author="Talja Sari" w:date="2017-03-21T15:32:00Z"/>
                <w:color w:val="000000" w:themeColor="text1"/>
                <w:sz w:val="20"/>
                <w:szCs w:val="20"/>
              </w:rPr>
            </w:pPr>
            <w:del w:id="330" w:author="Talja Sari" w:date="2017-03-21T15:32:00Z">
              <w:r w:rsidRPr="00C52AFE" w:rsidDel="00FA44D5">
                <w:rPr>
                  <w:color w:val="000000" w:themeColor="text1"/>
                  <w:sz w:val="20"/>
                  <w:szCs w:val="20"/>
                </w:rPr>
                <w:lastRenderedPageBreak/>
                <w:delText>Protection of the marine environment, adjacent shore areas, work sites and offshore installations from possible adverse effects of maritime traffic (SOLAS)</w:delText>
              </w:r>
            </w:del>
          </w:p>
          <w:p w:rsidR="00BA7A0D" w:rsidRDefault="00BA7A0D" w:rsidP="00BA7A0D">
            <w:pPr>
              <w:pStyle w:val="ListParagraph"/>
              <w:spacing w:before="120" w:after="120" w:line="240" w:lineRule="auto"/>
              <w:ind w:left="360"/>
              <w:rPr>
                <w:szCs w:val="20"/>
              </w:rPr>
              <w:pPrChange w:id="331" w:author="Talja Sari" w:date="2017-03-21T15:32:00Z">
                <w:pPr>
                  <w:pStyle w:val="Tabletext"/>
                </w:pPr>
              </w:pPrChange>
            </w:pPr>
          </w:p>
        </w:tc>
        <w:tc>
          <w:tcPr>
            <w:tcW w:w="5812" w:type="dxa"/>
          </w:tcPr>
          <w:p w:rsidR="009867AC" w:rsidRPr="00D32CEF" w:rsidRDefault="009867AC" w:rsidP="005A1793">
            <w:pPr>
              <w:pStyle w:val="Tabletext"/>
              <w:rPr>
                <w:szCs w:val="20"/>
              </w:rPr>
            </w:pPr>
          </w:p>
        </w:tc>
        <w:tc>
          <w:tcPr>
            <w:tcW w:w="4394" w:type="dxa"/>
          </w:tcPr>
          <w:p w:rsidR="009867AC" w:rsidRPr="002152D3" w:rsidRDefault="009867AC" w:rsidP="005A1793">
            <w:pPr>
              <w:pStyle w:val="Tabletext"/>
              <w:rPr>
                <w:szCs w:val="20"/>
              </w:rPr>
            </w:pPr>
          </w:p>
        </w:tc>
      </w:tr>
      <w:tr w:rsidR="009867AC" w:rsidTr="005A1793">
        <w:trPr>
          <w:trHeight w:val="454"/>
        </w:trPr>
        <w:tc>
          <w:tcPr>
            <w:tcW w:w="4644" w:type="dxa"/>
          </w:tcPr>
          <w:p w:rsidR="00C52AFE" w:rsidRPr="00C52AFE" w:rsidRDefault="00C52AFE" w:rsidP="005A1793">
            <w:pPr>
              <w:pStyle w:val="Tabletext"/>
              <w:rPr>
                <w:szCs w:val="20"/>
              </w:rPr>
            </w:pPr>
            <w:r w:rsidRPr="00C52AFE">
              <w:rPr>
                <w:szCs w:val="20"/>
              </w:rPr>
              <w:t xml:space="preserve">Protection of the environment is often a substantial driving force for determining the need for VTS.  It has resulted in VTS being implemented in areas with relatively low traffic volumes (where, for example, the need for safety of vessel traffic did not sufficiently justify VTS), in particular in areas where relatively high quantities of polluting cargoes are transported, especially if these areas </w:t>
            </w:r>
            <w:r w:rsidRPr="00C52AFE">
              <w:rPr>
                <w:szCs w:val="20"/>
              </w:rPr>
              <w:lastRenderedPageBreak/>
              <w:t>are considered to be environmentally sensitive.</w:t>
            </w:r>
          </w:p>
          <w:p w:rsidR="00C52AFE" w:rsidRPr="00C52AFE" w:rsidRDefault="00C52AFE" w:rsidP="005A1793">
            <w:pPr>
              <w:pStyle w:val="Tabletext"/>
              <w:rPr>
                <w:szCs w:val="20"/>
              </w:rPr>
            </w:pPr>
            <w:r w:rsidRPr="00C52AFE">
              <w:rPr>
                <w:szCs w:val="20"/>
              </w:rPr>
              <w:t xml:space="preserve">In addition to the explicit formal recognition of the contribution of VTS in SOLAS, there is an implicit recognition of the contribution VTS can deliver to the protection of the environment in UNCLOS.  VTS is one of the four possible 'associated protective measures' specifically mentioned in IMO Resolution </w:t>
            </w:r>
            <w:proofErr w:type="gramStart"/>
            <w:r w:rsidRPr="00C52AFE">
              <w:rPr>
                <w:szCs w:val="20"/>
              </w:rPr>
              <w:t>A.982(</w:t>
            </w:r>
            <w:proofErr w:type="gramEnd"/>
            <w:r w:rsidRPr="00C52AFE">
              <w:rPr>
                <w:szCs w:val="20"/>
              </w:rPr>
              <w:t>24) - ‘Revised Guidelines for the Identification And Designation of Particularly Sensitive Sea Areas’, for the establishment of 'Particularly Sensitive Sea Areas' (PSSA).</w:t>
            </w:r>
          </w:p>
          <w:p w:rsidR="009867AC" w:rsidRPr="00D32CEF" w:rsidRDefault="00C52AFE" w:rsidP="005A1793">
            <w:pPr>
              <w:pStyle w:val="Tabletext"/>
              <w:rPr>
                <w:szCs w:val="20"/>
              </w:rPr>
            </w:pPr>
            <w:r w:rsidRPr="00C52AFE">
              <w:rPr>
                <w:szCs w:val="20"/>
              </w:rPr>
              <w:t xml:space="preserve">In certain ports, narrow straits and inland waterways, vessels sail in close proximity to populated areas, industrial activities and their associated infrastructure. Generally, accidents involving spills or emissions of hazardous chemicals in fluid or gaseous form are the biggest concern, but deaths, injuries and damage </w:t>
            </w:r>
            <w:proofErr w:type="gramStart"/>
            <w:r w:rsidRPr="00C52AFE">
              <w:rPr>
                <w:szCs w:val="20"/>
              </w:rPr>
              <w:t>can be caused</w:t>
            </w:r>
            <w:proofErr w:type="gramEnd"/>
            <w:r w:rsidRPr="00C52AFE">
              <w:rPr>
                <w:szCs w:val="20"/>
              </w:rPr>
              <w:t xml:space="preserve"> by vessels colliding with habited areas on waterfronts. The additional impact of a chain reaction in oil or chemical plants on a waterfront initiated by an accident with a vessel needs to be considered.</w:t>
            </w:r>
          </w:p>
        </w:tc>
        <w:tc>
          <w:tcPr>
            <w:tcW w:w="5812" w:type="dxa"/>
          </w:tcPr>
          <w:p w:rsidR="00C52AFE" w:rsidRPr="00C52AFE" w:rsidRDefault="00C52AFE" w:rsidP="00C35E86">
            <w:pPr>
              <w:numPr>
                <w:ilvl w:val="0"/>
                <w:numId w:val="52"/>
              </w:numPr>
              <w:spacing w:before="120" w:after="120" w:line="240" w:lineRule="auto"/>
              <w:ind w:left="360"/>
              <w:rPr>
                <w:color w:val="000000" w:themeColor="text1"/>
                <w:sz w:val="20"/>
                <w:szCs w:val="20"/>
              </w:rPr>
            </w:pPr>
            <w:r w:rsidRPr="00C52AFE">
              <w:rPr>
                <w:color w:val="000000" w:themeColor="text1"/>
                <w:sz w:val="20"/>
                <w:szCs w:val="20"/>
              </w:rPr>
              <w:lastRenderedPageBreak/>
              <w:t>Mitigating the consequences of incidents, accidents and disasters</w:t>
            </w:r>
          </w:p>
          <w:p w:rsidR="00C52AFE" w:rsidRPr="00C52AFE" w:rsidRDefault="00C52AFE" w:rsidP="00C35E86">
            <w:pPr>
              <w:numPr>
                <w:ilvl w:val="0"/>
                <w:numId w:val="52"/>
              </w:numPr>
              <w:spacing w:before="120" w:after="120" w:line="240" w:lineRule="auto"/>
              <w:ind w:left="360"/>
              <w:rPr>
                <w:color w:val="000000" w:themeColor="text1"/>
                <w:sz w:val="20"/>
                <w:szCs w:val="20"/>
              </w:rPr>
            </w:pPr>
            <w:r w:rsidRPr="00C52AFE">
              <w:rPr>
                <w:color w:val="000000" w:themeColor="text1"/>
                <w:sz w:val="20"/>
                <w:szCs w:val="20"/>
              </w:rPr>
              <w:t>Preventing incidents and accidents occurring or developing into disasters </w:t>
            </w:r>
          </w:p>
          <w:p w:rsidR="009867AC" w:rsidRPr="00D32CEF" w:rsidRDefault="00C52AFE" w:rsidP="00C35E86">
            <w:pPr>
              <w:numPr>
                <w:ilvl w:val="0"/>
                <w:numId w:val="52"/>
              </w:numPr>
              <w:spacing w:before="120" w:after="120" w:line="240" w:lineRule="auto"/>
              <w:ind w:left="360"/>
              <w:rPr>
                <w:szCs w:val="20"/>
              </w:rPr>
            </w:pPr>
            <w:r w:rsidRPr="00C52AFE">
              <w:rPr>
                <w:color w:val="000000" w:themeColor="text1"/>
                <w:sz w:val="20"/>
                <w:szCs w:val="20"/>
              </w:rPr>
              <w:t>Protection of the Adjacent Communities and Infrastructure</w:t>
            </w:r>
          </w:p>
        </w:tc>
        <w:tc>
          <w:tcPr>
            <w:tcW w:w="4394" w:type="dxa"/>
          </w:tcPr>
          <w:p w:rsidR="00C52AFE" w:rsidRPr="00C52AFE" w:rsidRDefault="00C52AFE" w:rsidP="005A1793">
            <w:pPr>
              <w:pStyle w:val="Tabletext"/>
              <w:ind w:left="459" w:hanging="425"/>
              <w:rPr>
                <w:szCs w:val="20"/>
              </w:rPr>
            </w:pPr>
            <w:r w:rsidRPr="00C52AFE">
              <w:rPr>
                <w:szCs w:val="20"/>
              </w:rPr>
              <w:t>•</w:t>
            </w:r>
            <w:r w:rsidRPr="00C52AFE">
              <w:rPr>
                <w:szCs w:val="20"/>
              </w:rPr>
              <w:tab/>
            </w:r>
            <w:del w:id="332" w:author="Talja Sari" w:date="2017-03-21T15:38:00Z">
              <w:r w:rsidRPr="00C52AFE" w:rsidDel="00090560">
                <w:rPr>
                  <w:szCs w:val="20"/>
                </w:rPr>
                <w:delText>% of p</w:delText>
              </w:r>
            </w:del>
            <w:ins w:id="333" w:author="Talja Sari" w:date="2017-03-21T15:38:00Z">
              <w:r w:rsidR="00090560">
                <w:rPr>
                  <w:szCs w:val="20"/>
                </w:rPr>
                <w:t>P</w:t>
              </w:r>
            </w:ins>
            <w:r w:rsidRPr="00C52AFE">
              <w:rPr>
                <w:szCs w:val="20"/>
              </w:rPr>
              <w:t xml:space="preserve">roactive interventions by VTS Operator </w:t>
            </w:r>
            <w:del w:id="334" w:author="Talja Sari" w:date="2017-03-21T15:39:00Z">
              <w:r w:rsidRPr="00C52AFE" w:rsidDel="00090560">
                <w:rPr>
                  <w:szCs w:val="20"/>
                </w:rPr>
                <w:delText xml:space="preserve">which </w:delText>
              </w:r>
            </w:del>
            <w:r w:rsidRPr="00C52AFE">
              <w:rPr>
                <w:szCs w:val="20"/>
              </w:rPr>
              <w:t xml:space="preserve">mitigated  potential accident / incident </w:t>
            </w:r>
            <w:del w:id="335" w:author="Talja Sari" w:date="2017-03-21T15:39:00Z">
              <w:r w:rsidRPr="00C52AFE" w:rsidDel="00090560">
                <w:rPr>
                  <w:szCs w:val="20"/>
                </w:rPr>
                <w:delText xml:space="preserve">greater </w:delText>
              </w:r>
            </w:del>
            <w:ins w:id="336" w:author="Talja Sari" w:date="2017-03-21T15:39:00Z">
              <w:r w:rsidR="00090560" w:rsidRPr="00090560">
                <w:rPr>
                  <w:szCs w:val="20"/>
                </w:rPr>
                <w:t xml:space="preserve">is greater than or equal to the standards established by </w:t>
              </w:r>
            </w:ins>
            <w:ins w:id="337" w:author="Talja Sari" w:date="2017-03-21T15:44:00Z">
              <w:r w:rsidR="00E809FC">
                <w:rPr>
                  <w:szCs w:val="20"/>
                </w:rPr>
                <w:t>Competent</w:t>
              </w:r>
            </w:ins>
            <w:ins w:id="338" w:author="Talja Sari" w:date="2017-03-21T15:39:00Z">
              <w:r w:rsidR="00090560" w:rsidRPr="00090560">
                <w:rPr>
                  <w:szCs w:val="20"/>
                </w:rPr>
                <w:t xml:space="preserve"> VTS Authorities  </w:t>
              </w:r>
            </w:ins>
            <w:del w:id="339" w:author="Talja Sari" w:date="2017-03-21T15:39:00Z">
              <w:r w:rsidRPr="00C52AFE" w:rsidDel="00090560">
                <w:rPr>
                  <w:szCs w:val="20"/>
                </w:rPr>
                <w:delText>than XX.X%</w:delText>
              </w:r>
            </w:del>
          </w:p>
          <w:p w:rsidR="00C52AFE" w:rsidRPr="00C52AFE" w:rsidRDefault="00C52AFE" w:rsidP="005A1793">
            <w:pPr>
              <w:pStyle w:val="Tabletext"/>
              <w:ind w:left="459" w:hanging="425"/>
              <w:rPr>
                <w:szCs w:val="20"/>
              </w:rPr>
            </w:pPr>
            <w:r w:rsidRPr="00C52AFE">
              <w:rPr>
                <w:szCs w:val="20"/>
              </w:rPr>
              <w:t>•</w:t>
            </w:r>
            <w:r w:rsidRPr="00C52AFE">
              <w:rPr>
                <w:szCs w:val="20"/>
              </w:rPr>
              <w:tab/>
              <w:t xml:space="preserve">number of grounding less </w:t>
            </w:r>
            <w:ins w:id="340" w:author="Talja Sari" w:date="2017-03-21T15:40:00Z">
              <w:r w:rsidR="00090560" w:rsidRPr="00090560">
                <w:rPr>
                  <w:szCs w:val="20"/>
                </w:rPr>
                <w:t xml:space="preserve">or equal to the standards established by </w:t>
              </w:r>
            </w:ins>
            <w:ins w:id="341" w:author="Talja Sari" w:date="2017-03-21T15:44:00Z">
              <w:r w:rsidR="00E809FC">
                <w:rPr>
                  <w:szCs w:val="20"/>
                </w:rPr>
                <w:t>Competent</w:t>
              </w:r>
            </w:ins>
            <w:ins w:id="342" w:author="Talja Sari" w:date="2017-03-21T15:40:00Z">
              <w:r w:rsidR="00090560" w:rsidRPr="00090560">
                <w:rPr>
                  <w:szCs w:val="20"/>
                </w:rPr>
                <w:t xml:space="preserve"> VTS Authorities </w:t>
              </w:r>
            </w:ins>
            <w:del w:id="343" w:author="Talja Sari" w:date="2017-03-21T15:40:00Z">
              <w:r w:rsidRPr="00C52AFE" w:rsidDel="00090560">
                <w:rPr>
                  <w:szCs w:val="20"/>
                </w:rPr>
                <w:delText>than XX per 10,000 transits</w:delText>
              </w:r>
            </w:del>
          </w:p>
          <w:p w:rsidR="00C52AFE" w:rsidRPr="00C52AFE" w:rsidDel="00090560" w:rsidRDefault="00C52AFE" w:rsidP="005A1793">
            <w:pPr>
              <w:pStyle w:val="Tabletext"/>
              <w:ind w:left="459" w:hanging="425"/>
              <w:rPr>
                <w:del w:id="344" w:author="Talja Sari" w:date="2017-03-21T15:41:00Z"/>
                <w:szCs w:val="20"/>
              </w:rPr>
            </w:pPr>
            <w:r w:rsidRPr="00C52AFE">
              <w:rPr>
                <w:szCs w:val="20"/>
              </w:rPr>
              <w:lastRenderedPageBreak/>
              <w:t>•</w:t>
            </w:r>
            <w:r w:rsidRPr="00C52AFE">
              <w:rPr>
                <w:szCs w:val="20"/>
              </w:rPr>
              <w:tab/>
              <w:t xml:space="preserve">number of collisions less </w:t>
            </w:r>
            <w:del w:id="345" w:author="Talja Sari" w:date="2017-03-21T15:40:00Z">
              <w:r w:rsidRPr="00C52AFE" w:rsidDel="00090560">
                <w:rPr>
                  <w:szCs w:val="20"/>
                </w:rPr>
                <w:delText>t</w:delText>
              </w:r>
            </w:del>
            <w:ins w:id="346" w:author="Talja Sari" w:date="2017-03-21T15:40:00Z">
              <w:r w:rsidR="00090560" w:rsidRPr="00090560">
                <w:rPr>
                  <w:szCs w:val="20"/>
                </w:rPr>
                <w:t xml:space="preserve">or equal to the standards established by </w:t>
              </w:r>
            </w:ins>
            <w:ins w:id="347" w:author="Talja Sari" w:date="2017-03-21T15:44:00Z">
              <w:r w:rsidR="00E809FC">
                <w:rPr>
                  <w:szCs w:val="20"/>
                </w:rPr>
                <w:t>Competent</w:t>
              </w:r>
            </w:ins>
            <w:ins w:id="348" w:author="Talja Sari" w:date="2017-03-21T15:40:00Z">
              <w:r w:rsidR="00090560" w:rsidRPr="00090560">
                <w:rPr>
                  <w:szCs w:val="20"/>
                </w:rPr>
                <w:t xml:space="preserve"> VTS Authorities </w:t>
              </w:r>
            </w:ins>
            <w:del w:id="349" w:author="Talja Sari" w:date="2017-03-21T15:41:00Z">
              <w:r w:rsidRPr="00C52AFE" w:rsidDel="00090560">
                <w:rPr>
                  <w:szCs w:val="20"/>
                </w:rPr>
                <w:delText xml:space="preserve">han XX per 10,000 transits: </w:delText>
              </w:r>
            </w:del>
          </w:p>
          <w:p w:rsidR="00C52AFE" w:rsidRPr="00C52AFE" w:rsidRDefault="00C52AFE" w:rsidP="005A1793">
            <w:pPr>
              <w:pStyle w:val="Tabletext"/>
              <w:ind w:left="459" w:hanging="425"/>
              <w:rPr>
                <w:szCs w:val="20"/>
              </w:rPr>
            </w:pPr>
            <w:r w:rsidRPr="00C52AFE">
              <w:rPr>
                <w:szCs w:val="20"/>
              </w:rPr>
              <w:t>•</w:t>
            </w:r>
            <w:r w:rsidRPr="00C52AFE">
              <w:rPr>
                <w:szCs w:val="20"/>
              </w:rPr>
              <w:tab/>
              <w:t xml:space="preserve">number of near misses less </w:t>
            </w:r>
            <w:ins w:id="350" w:author="Talja Sari" w:date="2017-03-21T15:41:00Z">
              <w:r w:rsidR="00090560" w:rsidRPr="00090560">
                <w:rPr>
                  <w:szCs w:val="20"/>
                </w:rPr>
                <w:t xml:space="preserve">or equal to the standards established by </w:t>
              </w:r>
            </w:ins>
            <w:ins w:id="351" w:author="Talja Sari" w:date="2017-03-21T15:44:00Z">
              <w:r w:rsidR="00E809FC">
                <w:rPr>
                  <w:szCs w:val="20"/>
                </w:rPr>
                <w:t>Competent</w:t>
              </w:r>
            </w:ins>
            <w:ins w:id="352" w:author="Talja Sari" w:date="2017-03-21T15:41:00Z">
              <w:r w:rsidR="00090560" w:rsidRPr="00090560">
                <w:rPr>
                  <w:szCs w:val="20"/>
                </w:rPr>
                <w:t xml:space="preserve"> VTS Authorities </w:t>
              </w:r>
            </w:ins>
            <w:del w:id="353" w:author="Talja Sari" w:date="2017-03-21T15:41:00Z">
              <w:r w:rsidRPr="00C52AFE" w:rsidDel="00090560">
                <w:rPr>
                  <w:szCs w:val="20"/>
                </w:rPr>
                <w:delText>than XX per 10,000 transits</w:delText>
              </w:r>
            </w:del>
            <w:r w:rsidRPr="00C52AFE">
              <w:rPr>
                <w:szCs w:val="20"/>
              </w:rPr>
              <w:t>:</w:t>
            </w:r>
          </w:p>
          <w:p w:rsidR="00C52AFE" w:rsidRPr="00C52AFE" w:rsidRDefault="00C52AFE" w:rsidP="005A1793">
            <w:pPr>
              <w:pStyle w:val="Tabletext"/>
              <w:rPr>
                <w:szCs w:val="20"/>
              </w:rPr>
            </w:pPr>
          </w:p>
          <w:p w:rsidR="00C52AFE" w:rsidRPr="00ED3353" w:rsidRDefault="00C52AFE" w:rsidP="005A1793">
            <w:pPr>
              <w:pStyle w:val="Tabletext"/>
              <w:rPr>
                <w:i/>
                <w:szCs w:val="20"/>
              </w:rPr>
            </w:pPr>
            <w:r w:rsidRPr="00ED3353">
              <w:rPr>
                <w:i/>
                <w:szCs w:val="20"/>
              </w:rPr>
              <w:t>VTS-2012-22 (IAIA Dictionary)</w:t>
            </w:r>
            <w:r w:rsidR="00ED3353" w:rsidRPr="00ED3353">
              <w:rPr>
                <w:i/>
                <w:szCs w:val="20"/>
              </w:rPr>
              <w:t xml:space="preserve"> Near Miss</w:t>
            </w:r>
          </w:p>
          <w:p w:rsidR="00C52AFE" w:rsidRPr="00ED3353" w:rsidRDefault="00C52AFE" w:rsidP="005A1793">
            <w:pPr>
              <w:pStyle w:val="Tabletext"/>
              <w:rPr>
                <w:i/>
                <w:szCs w:val="20"/>
              </w:rPr>
            </w:pPr>
            <w:proofErr w:type="gramStart"/>
            <w:r w:rsidRPr="00ED3353">
              <w:rPr>
                <w:i/>
                <w:szCs w:val="20"/>
              </w:rPr>
              <w:t>A sequence of events and/or conditions that could have resulted in loss.</w:t>
            </w:r>
            <w:proofErr w:type="gramEnd"/>
            <w:r w:rsidRPr="00ED3353">
              <w:rPr>
                <w:i/>
                <w:szCs w:val="20"/>
              </w:rPr>
              <w:t xml:space="preserve">  This loss </w:t>
            </w:r>
            <w:proofErr w:type="gramStart"/>
            <w:r w:rsidRPr="00ED3353">
              <w:rPr>
                <w:i/>
                <w:szCs w:val="20"/>
              </w:rPr>
              <w:t>was prevented</w:t>
            </w:r>
            <w:proofErr w:type="gramEnd"/>
            <w:r w:rsidRPr="00ED3353">
              <w:rPr>
                <w:i/>
                <w:szCs w:val="20"/>
              </w:rPr>
              <w:t xml:space="preserve"> only by a fortuitous break in the chain of events and/or conditions.</w:t>
            </w:r>
          </w:p>
          <w:p w:rsidR="009867AC" w:rsidRPr="002152D3" w:rsidRDefault="00C52AFE" w:rsidP="005A1793">
            <w:pPr>
              <w:pStyle w:val="Tabletext"/>
              <w:rPr>
                <w:szCs w:val="20"/>
              </w:rPr>
            </w:pPr>
            <w:r w:rsidRPr="00ED3353">
              <w:rPr>
                <w:i/>
                <w:szCs w:val="20"/>
              </w:rPr>
              <w:t>The potential loss could be human injury, environmental damage or negative business impact (e.g., repair or replacement costs, scheduling delays, contract violations, loss of reputation).</w:t>
            </w:r>
          </w:p>
        </w:tc>
      </w:tr>
    </w:tbl>
    <w:p w:rsidR="00C52AFE" w:rsidRDefault="00C52AFE"/>
    <w:p w:rsidR="00C52AFE" w:rsidRDefault="00C52AFE"/>
    <w:p w:rsidR="00C52AFE" w:rsidRDefault="00C52AFE" w:rsidP="00ED3353">
      <w:pPr>
        <w:pStyle w:val="AnnexAHead1"/>
      </w:pPr>
      <w:r w:rsidRPr="00C52AFE">
        <w:t>OPERATIONAL CONSIDERATIONS</w:t>
      </w:r>
    </w:p>
    <w:p w:rsidR="00C52AFE" w:rsidRDefault="00C52AFE"/>
    <w:tbl>
      <w:tblPr>
        <w:tblStyle w:val="TableGrid"/>
        <w:tblW w:w="0" w:type="auto"/>
        <w:tblLook w:val="04A0" w:firstRow="1" w:lastRow="0" w:firstColumn="1" w:lastColumn="0" w:noHBand="0" w:noVBand="1"/>
      </w:tblPr>
      <w:tblGrid>
        <w:gridCol w:w="4644"/>
        <w:gridCol w:w="5812"/>
        <w:gridCol w:w="4394"/>
      </w:tblGrid>
      <w:tr w:rsidR="002622EF" w:rsidTr="00ED3353">
        <w:trPr>
          <w:trHeight w:val="454"/>
        </w:trPr>
        <w:tc>
          <w:tcPr>
            <w:tcW w:w="4644" w:type="dxa"/>
            <w:shd w:val="clear" w:color="auto" w:fill="FADBD1" w:themeFill="background2" w:themeFillTint="33"/>
          </w:tcPr>
          <w:p w:rsidR="002622EF" w:rsidRPr="00ED3353" w:rsidRDefault="002622EF" w:rsidP="00457DF9">
            <w:pPr>
              <w:pStyle w:val="Tabletext"/>
              <w:rPr>
                <w:color w:val="0070C0"/>
                <w:szCs w:val="20"/>
              </w:rPr>
            </w:pPr>
            <w:r w:rsidRPr="00ED3353">
              <w:rPr>
                <w:b/>
                <w:color w:val="0070C0"/>
                <w:lang w:eastAsia="de-DE"/>
              </w:rPr>
              <w:t>Operational Considerations</w:t>
            </w:r>
          </w:p>
        </w:tc>
        <w:tc>
          <w:tcPr>
            <w:tcW w:w="5812" w:type="dxa"/>
            <w:shd w:val="clear" w:color="auto" w:fill="FADBD1" w:themeFill="background2" w:themeFillTint="33"/>
          </w:tcPr>
          <w:p w:rsidR="002622EF" w:rsidRPr="00ED3353" w:rsidRDefault="002622EF" w:rsidP="00AA3E01">
            <w:pPr>
              <w:pStyle w:val="Tabletext"/>
              <w:rPr>
                <w:color w:val="0070C0"/>
                <w:szCs w:val="20"/>
              </w:rPr>
            </w:pPr>
            <w:r w:rsidRPr="00ED3353">
              <w:rPr>
                <w:b/>
                <w:color w:val="0070C0"/>
                <w:lang w:eastAsia="de-DE"/>
              </w:rPr>
              <w:t>Example Objectives</w:t>
            </w:r>
          </w:p>
        </w:tc>
        <w:tc>
          <w:tcPr>
            <w:tcW w:w="4394" w:type="dxa"/>
            <w:shd w:val="clear" w:color="auto" w:fill="FADBD1" w:themeFill="background2" w:themeFillTint="33"/>
          </w:tcPr>
          <w:p w:rsidR="002622EF" w:rsidRPr="00ED3353" w:rsidRDefault="002622EF" w:rsidP="00D653B1">
            <w:pPr>
              <w:pStyle w:val="Tabletext"/>
              <w:rPr>
                <w:color w:val="0070C0"/>
                <w:szCs w:val="20"/>
              </w:rPr>
            </w:pPr>
            <w:del w:id="354" w:author="Talja Sari" w:date="2017-03-21T15:43:00Z">
              <w:r w:rsidRPr="00ED3353" w:rsidDel="00E809FC">
                <w:rPr>
                  <w:b/>
                  <w:color w:val="0070C0"/>
                  <w:lang w:eastAsia="de-DE"/>
                </w:rPr>
                <w:delText>Ex</w:delText>
              </w:r>
            </w:del>
            <w:del w:id="355" w:author="Talja Sari" w:date="2017-03-21T15:42:00Z">
              <w:r w:rsidRPr="00ED3353" w:rsidDel="00E809FC">
                <w:rPr>
                  <w:b/>
                  <w:color w:val="0070C0"/>
                  <w:lang w:eastAsia="de-DE"/>
                </w:rPr>
                <w:delText>ample Measure</w:delText>
              </w:r>
            </w:del>
            <w:ins w:id="356" w:author="Talja Sari" w:date="2017-03-21T15:42:00Z">
              <w:r w:rsidR="00E809FC" w:rsidRPr="00E809FC">
                <w:rPr>
                  <w:b/>
                  <w:color w:val="0070C0"/>
                  <w:lang w:eastAsia="de-DE"/>
                </w:rPr>
                <w:t>Achieving Objectives</w:t>
              </w:r>
            </w:ins>
          </w:p>
        </w:tc>
      </w:tr>
      <w:tr w:rsidR="002622EF" w:rsidTr="00ED3353">
        <w:trPr>
          <w:trHeight w:val="454"/>
        </w:trPr>
        <w:tc>
          <w:tcPr>
            <w:tcW w:w="4644" w:type="dxa"/>
          </w:tcPr>
          <w:p w:rsidR="002622EF" w:rsidRDefault="002622EF" w:rsidP="002622EF">
            <w:pPr>
              <w:pStyle w:val="BodyText"/>
              <w:spacing w:before="120"/>
              <w:rPr>
                <w:b/>
                <w:lang w:eastAsia="de-DE"/>
              </w:rPr>
            </w:pPr>
            <w:r>
              <w:rPr>
                <w:b/>
                <w:lang w:eastAsia="de-DE"/>
              </w:rPr>
              <w:t>Equipment</w:t>
            </w:r>
          </w:p>
          <w:p w:rsidR="002622EF" w:rsidRPr="00D32CEF" w:rsidRDefault="002622EF" w:rsidP="00457DF9">
            <w:pPr>
              <w:pStyle w:val="Tabletext"/>
              <w:rPr>
                <w:szCs w:val="20"/>
              </w:rPr>
            </w:pPr>
          </w:p>
        </w:tc>
        <w:tc>
          <w:tcPr>
            <w:tcW w:w="5812" w:type="dxa"/>
          </w:tcPr>
          <w:p w:rsidR="002622EF" w:rsidRPr="00D32CEF" w:rsidRDefault="002622EF" w:rsidP="00AA3E01">
            <w:pPr>
              <w:pStyle w:val="Tabletext"/>
              <w:rPr>
                <w:szCs w:val="20"/>
              </w:rPr>
            </w:pPr>
          </w:p>
        </w:tc>
        <w:tc>
          <w:tcPr>
            <w:tcW w:w="4394" w:type="dxa"/>
          </w:tcPr>
          <w:p w:rsidR="002622EF" w:rsidRPr="002152D3" w:rsidRDefault="002622EF" w:rsidP="00D653B1">
            <w:pPr>
              <w:pStyle w:val="Tabletext"/>
              <w:rPr>
                <w:szCs w:val="20"/>
              </w:rPr>
            </w:pPr>
          </w:p>
        </w:tc>
      </w:tr>
      <w:tr w:rsidR="00ED3353" w:rsidTr="00ED3353">
        <w:trPr>
          <w:trHeight w:val="454"/>
        </w:trPr>
        <w:tc>
          <w:tcPr>
            <w:tcW w:w="4644" w:type="dxa"/>
            <w:vAlign w:val="center"/>
          </w:tcPr>
          <w:p w:rsidR="009554A8" w:rsidRDefault="00ED3353" w:rsidP="00457DF9">
            <w:pPr>
              <w:pStyle w:val="Tabletext"/>
              <w:rPr>
                <w:ins w:id="357" w:author="Talja Sari" w:date="2017-03-21T16:15:00Z"/>
                <w:szCs w:val="20"/>
              </w:rPr>
            </w:pPr>
            <w:r w:rsidRPr="00ED3353">
              <w:rPr>
                <w:szCs w:val="20"/>
              </w:rPr>
              <w:t xml:space="preserve">This should be compared to the availability targets determined for the key equipment as per IALA </w:t>
            </w:r>
          </w:p>
          <w:p w:rsidR="00ED3353" w:rsidRPr="00D32CEF" w:rsidRDefault="00ED3353" w:rsidP="009554A8">
            <w:pPr>
              <w:pStyle w:val="Tabletext"/>
              <w:rPr>
                <w:szCs w:val="20"/>
              </w:rPr>
            </w:pPr>
            <w:r w:rsidRPr="00ED3353">
              <w:rPr>
                <w:szCs w:val="20"/>
              </w:rPr>
              <w:t xml:space="preserve">Recommendation V-128 on Operational and </w:t>
            </w:r>
            <w:r w:rsidRPr="00ED3353">
              <w:rPr>
                <w:szCs w:val="20"/>
              </w:rPr>
              <w:lastRenderedPageBreak/>
              <w:t>Technical Performance Requirements for VTS Equipment</w:t>
            </w:r>
            <w:ins w:id="358" w:author="Talja Sari" w:date="2017-03-21T16:15:00Z">
              <w:r w:rsidR="009554A8">
                <w:t xml:space="preserve"> (Refer to </w:t>
              </w:r>
              <w:r w:rsidR="009554A8" w:rsidRPr="009554A8">
                <w:rPr>
                  <w:szCs w:val="20"/>
                </w:rPr>
                <w:t>IALA Guideline 1111</w:t>
              </w:r>
              <w:r w:rsidR="009554A8">
                <w:rPr>
                  <w:szCs w:val="20"/>
                </w:rPr>
                <w:t>)</w:t>
              </w:r>
            </w:ins>
          </w:p>
        </w:tc>
        <w:tc>
          <w:tcPr>
            <w:tcW w:w="5812" w:type="dxa"/>
          </w:tcPr>
          <w:p w:rsidR="00ED3353" w:rsidRPr="006166D8" w:rsidRDefault="00ED3353" w:rsidP="00ED3353">
            <w:pPr>
              <w:pStyle w:val="BodyText"/>
              <w:spacing w:before="120"/>
              <w:rPr>
                <w:color w:val="000000" w:themeColor="text1"/>
                <w:sz w:val="20"/>
                <w:szCs w:val="20"/>
              </w:rPr>
            </w:pPr>
            <w:r w:rsidRPr="006166D8">
              <w:rPr>
                <w:color w:val="000000" w:themeColor="text1"/>
                <w:sz w:val="20"/>
                <w:szCs w:val="20"/>
              </w:rPr>
              <w:lastRenderedPageBreak/>
              <w:t>Availability of VTS system</w:t>
            </w:r>
          </w:p>
          <w:p w:rsidR="00ED3353" w:rsidRPr="00D32CEF" w:rsidRDefault="00ED3353" w:rsidP="00ED3353">
            <w:pPr>
              <w:pStyle w:val="Tabletext"/>
              <w:ind w:left="0"/>
              <w:rPr>
                <w:szCs w:val="20"/>
              </w:rPr>
            </w:pPr>
            <w:r w:rsidRPr="006166D8">
              <w:rPr>
                <w:szCs w:val="20"/>
              </w:rPr>
              <w:t>Technical performance of the VTS equipment</w:t>
            </w:r>
          </w:p>
        </w:tc>
        <w:tc>
          <w:tcPr>
            <w:tcW w:w="4394" w:type="dxa"/>
          </w:tcPr>
          <w:p w:rsidR="00ED3353" w:rsidRPr="002152D3" w:rsidRDefault="00ED3353" w:rsidP="00D653B1">
            <w:pPr>
              <w:pStyle w:val="Tabletext"/>
              <w:rPr>
                <w:szCs w:val="20"/>
              </w:rPr>
            </w:pPr>
            <w:r w:rsidRPr="00C655D3">
              <w:rPr>
                <w:lang w:val="en-US" w:eastAsia="de-DE"/>
              </w:rPr>
              <w:t>The percentage availability of key equipment on a monthly and annual basis</w:t>
            </w:r>
          </w:p>
        </w:tc>
      </w:tr>
      <w:tr w:rsidR="00ED3353" w:rsidTr="00ED3353">
        <w:trPr>
          <w:trHeight w:val="454"/>
        </w:trPr>
        <w:tc>
          <w:tcPr>
            <w:tcW w:w="4644" w:type="dxa"/>
          </w:tcPr>
          <w:p w:rsidR="00ED3353" w:rsidRPr="00D32CEF" w:rsidRDefault="00ED3353" w:rsidP="00ED3353">
            <w:pPr>
              <w:pStyle w:val="BodyText"/>
              <w:spacing w:before="120"/>
              <w:rPr>
                <w:szCs w:val="20"/>
              </w:rPr>
            </w:pPr>
            <w:r>
              <w:rPr>
                <w:b/>
                <w:lang w:eastAsia="de-DE"/>
              </w:rPr>
              <w:lastRenderedPageBreak/>
              <w:t>Staff</w:t>
            </w:r>
          </w:p>
        </w:tc>
        <w:tc>
          <w:tcPr>
            <w:tcW w:w="5812" w:type="dxa"/>
          </w:tcPr>
          <w:p w:rsidR="00ED3353" w:rsidRPr="00D32CEF" w:rsidRDefault="00ED3353" w:rsidP="00AA3E01">
            <w:pPr>
              <w:pStyle w:val="Tabletext"/>
              <w:rPr>
                <w:szCs w:val="20"/>
              </w:rPr>
            </w:pPr>
          </w:p>
        </w:tc>
        <w:tc>
          <w:tcPr>
            <w:tcW w:w="4394" w:type="dxa"/>
          </w:tcPr>
          <w:p w:rsidR="00ED3353" w:rsidRPr="002152D3" w:rsidRDefault="00ED3353" w:rsidP="00D653B1">
            <w:pPr>
              <w:pStyle w:val="Tabletext"/>
              <w:rPr>
                <w:szCs w:val="20"/>
              </w:rPr>
            </w:pPr>
          </w:p>
        </w:tc>
      </w:tr>
      <w:tr w:rsidR="00ED3353" w:rsidTr="00ED3353">
        <w:trPr>
          <w:trHeight w:val="454"/>
        </w:trPr>
        <w:tc>
          <w:tcPr>
            <w:tcW w:w="4644" w:type="dxa"/>
          </w:tcPr>
          <w:p w:rsidR="00ED3353" w:rsidRPr="00167FF6" w:rsidRDefault="00ED3353" w:rsidP="007017F1">
            <w:pPr>
              <w:pStyle w:val="BodyText"/>
              <w:spacing w:before="120"/>
              <w:rPr>
                <w:i/>
                <w:u w:val="single"/>
                <w:lang w:eastAsia="de-DE"/>
              </w:rPr>
            </w:pPr>
            <w:r w:rsidRPr="00167FF6">
              <w:rPr>
                <w:i/>
                <w:u w:val="single"/>
                <w:lang w:eastAsia="de-DE"/>
              </w:rPr>
              <w:t>R</w:t>
            </w:r>
            <w:r>
              <w:rPr>
                <w:i/>
                <w:u w:val="single"/>
                <w:lang w:eastAsia="de-DE"/>
              </w:rPr>
              <w:t>elated R</w:t>
            </w:r>
            <w:r w:rsidRPr="00167FF6">
              <w:rPr>
                <w:i/>
                <w:u w:val="single"/>
                <w:lang w:eastAsia="de-DE"/>
              </w:rPr>
              <w:t xml:space="preserve">esponsibilities under (A.857(20))  </w:t>
            </w:r>
          </w:p>
          <w:p w:rsidR="00ED3353" w:rsidRPr="00D32CEF" w:rsidRDefault="00ED3353" w:rsidP="00457DF9">
            <w:pPr>
              <w:pStyle w:val="Tabletext"/>
              <w:rPr>
                <w:szCs w:val="20"/>
              </w:rPr>
            </w:pPr>
            <w:r>
              <w:rPr>
                <w:lang w:eastAsia="de-DE"/>
              </w:rPr>
              <w:t xml:space="preserve">ensure that the VTS authority is provided with sufficient staff, appropriately qualified, suitably trained and capable of performing the tasks required, taking into consideration, the type and level of services to be provided and the current IMO Guidelines on the recruitment, qualifications and training of VTS operators given in Annex </w:t>
            </w:r>
            <w:r w:rsidRPr="00167FF6">
              <w:rPr>
                <w:lang w:eastAsia="de-DE"/>
              </w:rPr>
              <w:t>2 (2.2.2.8).</w:t>
            </w:r>
          </w:p>
        </w:tc>
        <w:tc>
          <w:tcPr>
            <w:tcW w:w="5812" w:type="dxa"/>
          </w:tcPr>
          <w:p w:rsidR="00ED3353" w:rsidRPr="00D32CEF" w:rsidRDefault="00ED3353" w:rsidP="00AA3E01">
            <w:pPr>
              <w:pStyle w:val="Tabletext"/>
              <w:rPr>
                <w:szCs w:val="20"/>
              </w:rPr>
            </w:pPr>
            <w:proofErr w:type="gramStart"/>
            <w:r>
              <w:rPr>
                <w:lang w:eastAsia="de-DE"/>
              </w:rPr>
              <w:t>All staff to have V103 qualifications and regular assessment</w:t>
            </w:r>
            <w:ins w:id="359" w:author="Talja Sari" w:date="2017-03-21T16:21:00Z">
              <w:r w:rsidR="00475F81">
                <w:rPr>
                  <w:lang w:eastAsia="de-DE"/>
                </w:rPr>
                <w:t xml:space="preserve"> through QMS and training</w:t>
              </w:r>
            </w:ins>
            <w:ins w:id="360" w:author="Talja Sari" w:date="2017-03-21T16:22:00Z">
              <w:r w:rsidR="00475F81">
                <w:rPr>
                  <w:lang w:eastAsia="de-DE"/>
                </w:rPr>
                <w:t>.</w:t>
              </w:r>
            </w:ins>
            <w:proofErr w:type="gramEnd"/>
          </w:p>
        </w:tc>
        <w:tc>
          <w:tcPr>
            <w:tcW w:w="4394" w:type="dxa"/>
          </w:tcPr>
          <w:p w:rsidR="00475F81" w:rsidRDefault="00475F81" w:rsidP="00475F81">
            <w:pPr>
              <w:pStyle w:val="Tabletext"/>
              <w:rPr>
                <w:ins w:id="361" w:author="Talja Sari" w:date="2017-03-21T16:22:00Z"/>
                <w:lang w:eastAsia="de-DE"/>
              </w:rPr>
            </w:pPr>
            <w:proofErr w:type="gramStart"/>
            <w:ins w:id="362" w:author="Talja Sari" w:date="2017-03-21T16:21:00Z">
              <w:r>
                <w:rPr>
                  <w:lang w:eastAsia="de-DE"/>
                </w:rPr>
                <w:t>Application of all standard</w:t>
              </w:r>
            </w:ins>
            <w:ins w:id="363" w:author="Talja Sari" w:date="2017-03-21T16:22:00Z">
              <w:r>
                <w:rPr>
                  <w:lang w:eastAsia="de-DE"/>
                </w:rPr>
                <w:t>s</w:t>
              </w:r>
            </w:ins>
            <w:ins w:id="364" w:author="Talja Sari" w:date="2017-03-21T16:21:00Z">
              <w:r>
                <w:rPr>
                  <w:lang w:eastAsia="de-DE"/>
                </w:rPr>
                <w:t xml:space="preserve"> and procedures of VTS</w:t>
              </w:r>
            </w:ins>
            <w:ins w:id="365" w:author="Talja Sari" w:date="2017-03-21T16:22:00Z">
              <w:r>
                <w:rPr>
                  <w:lang w:eastAsia="de-DE"/>
                </w:rPr>
                <w:t>.</w:t>
              </w:r>
              <w:proofErr w:type="gramEnd"/>
            </w:ins>
          </w:p>
          <w:p w:rsidR="00ED3353" w:rsidRPr="002152D3" w:rsidRDefault="00ED3353" w:rsidP="00475F81">
            <w:pPr>
              <w:pStyle w:val="Tabletext"/>
              <w:rPr>
                <w:szCs w:val="20"/>
              </w:rPr>
            </w:pPr>
            <w:del w:id="366" w:author="Talja Sari" w:date="2017-03-21T16:22:00Z">
              <w:r w:rsidDel="00475F81">
                <w:rPr>
                  <w:lang w:eastAsia="de-DE"/>
                </w:rPr>
                <w:delText>Accident Statistics – lost time incidents</w:delText>
              </w:r>
            </w:del>
          </w:p>
        </w:tc>
      </w:tr>
      <w:tr w:rsidR="00ED3353" w:rsidTr="00ED3353">
        <w:trPr>
          <w:trHeight w:val="454"/>
        </w:trPr>
        <w:tc>
          <w:tcPr>
            <w:tcW w:w="4644" w:type="dxa"/>
          </w:tcPr>
          <w:p w:rsidR="00ED3353" w:rsidRPr="00ED3353" w:rsidRDefault="00ED3353" w:rsidP="007017F1">
            <w:pPr>
              <w:pStyle w:val="BodyText"/>
              <w:spacing w:before="120"/>
              <w:rPr>
                <w:b/>
                <w:lang w:eastAsia="de-DE"/>
              </w:rPr>
            </w:pPr>
            <w:r w:rsidRPr="00ED3353">
              <w:rPr>
                <w:b/>
                <w:lang w:eastAsia="de-DE"/>
              </w:rPr>
              <w:t>Allied Services</w:t>
            </w:r>
          </w:p>
        </w:tc>
        <w:tc>
          <w:tcPr>
            <w:tcW w:w="5812" w:type="dxa"/>
          </w:tcPr>
          <w:p w:rsidR="00ED3353" w:rsidRDefault="00ED3353" w:rsidP="00AA3E01">
            <w:pPr>
              <w:pStyle w:val="Tabletext"/>
              <w:rPr>
                <w:lang w:eastAsia="de-DE"/>
              </w:rPr>
            </w:pPr>
          </w:p>
        </w:tc>
        <w:tc>
          <w:tcPr>
            <w:tcW w:w="4394" w:type="dxa"/>
          </w:tcPr>
          <w:p w:rsidR="00ED3353" w:rsidRDefault="00ED3353" w:rsidP="00D653B1">
            <w:pPr>
              <w:pStyle w:val="Tabletext"/>
              <w:rPr>
                <w:lang w:eastAsia="de-DE"/>
              </w:rPr>
            </w:pPr>
          </w:p>
        </w:tc>
      </w:tr>
      <w:tr w:rsidR="00ED3353" w:rsidTr="00ED3353">
        <w:trPr>
          <w:trHeight w:val="454"/>
        </w:trPr>
        <w:tc>
          <w:tcPr>
            <w:tcW w:w="4644" w:type="dxa"/>
          </w:tcPr>
          <w:p w:rsidR="00ED3353" w:rsidRPr="00ED3353" w:rsidRDefault="00ED3353" w:rsidP="007017F1">
            <w:pPr>
              <w:pStyle w:val="BodyText"/>
              <w:spacing w:before="120"/>
              <w:rPr>
                <w:sz w:val="20"/>
                <w:szCs w:val="20"/>
                <w:lang w:eastAsia="de-DE"/>
              </w:rPr>
            </w:pPr>
            <w:r w:rsidRPr="00ED3353">
              <w:rPr>
                <w:sz w:val="20"/>
                <w:szCs w:val="20"/>
                <w:lang w:eastAsia="de-DE"/>
              </w:rPr>
              <w:t xml:space="preserve">In delivering VTS </w:t>
            </w:r>
            <w:proofErr w:type="gramStart"/>
            <w:r w:rsidRPr="00ED3353">
              <w:rPr>
                <w:sz w:val="20"/>
                <w:szCs w:val="20"/>
                <w:lang w:eastAsia="de-DE"/>
              </w:rPr>
              <w:t>services</w:t>
            </w:r>
            <w:proofErr w:type="gramEnd"/>
            <w:r w:rsidRPr="00ED3353">
              <w:rPr>
                <w:sz w:val="20"/>
                <w:szCs w:val="20"/>
                <w:lang w:eastAsia="de-DE"/>
              </w:rPr>
              <w:t xml:space="preserve"> a VTS maintains close interaction and communication with its key stakeholders, that is, masters/OOW/Pilots of vessels transiting the VTS area. This provides a continuous and ongoing mechanism to receive and record stakeholder satisfaction with the delivery of service.  All feedback in such circumstances </w:t>
            </w:r>
            <w:proofErr w:type="gramStart"/>
            <w:r w:rsidRPr="00ED3353">
              <w:rPr>
                <w:sz w:val="20"/>
                <w:szCs w:val="20"/>
                <w:lang w:eastAsia="de-DE"/>
              </w:rPr>
              <w:t>should be recorded</w:t>
            </w:r>
            <w:proofErr w:type="gramEnd"/>
            <w:r w:rsidRPr="00ED3353">
              <w:rPr>
                <w:sz w:val="20"/>
                <w:szCs w:val="20"/>
                <w:lang w:eastAsia="de-DE"/>
              </w:rPr>
              <w:t xml:space="preserve"> and where applicable an Opportunity for Improvement raised within the Quality Management System.</w:t>
            </w:r>
          </w:p>
        </w:tc>
        <w:tc>
          <w:tcPr>
            <w:tcW w:w="5812" w:type="dxa"/>
          </w:tcPr>
          <w:p w:rsidR="00ED3353" w:rsidRDefault="00ED3353" w:rsidP="00ED3353">
            <w:pPr>
              <w:pStyle w:val="Tabletext"/>
              <w:rPr>
                <w:lang w:eastAsia="de-DE"/>
              </w:rPr>
            </w:pPr>
            <w:r>
              <w:rPr>
                <w:lang w:eastAsia="de-DE"/>
              </w:rPr>
              <w:t>Relationships are enhanced with allied services, stakeholders and other interested parties</w:t>
            </w:r>
          </w:p>
          <w:p w:rsidR="00ED3353" w:rsidRDefault="00ED3353" w:rsidP="00ED3353">
            <w:pPr>
              <w:pStyle w:val="Tabletext"/>
              <w:rPr>
                <w:lang w:eastAsia="de-DE"/>
              </w:rPr>
            </w:pPr>
            <w:r>
              <w:rPr>
                <w:lang w:eastAsia="de-DE"/>
              </w:rPr>
              <w:t xml:space="preserve">Regular information meetings with stakeholders </w:t>
            </w:r>
          </w:p>
          <w:p w:rsidR="00ED3353" w:rsidRDefault="00ED3353" w:rsidP="00ED3353">
            <w:pPr>
              <w:pStyle w:val="Tabletext"/>
              <w:rPr>
                <w:lang w:eastAsia="de-DE"/>
              </w:rPr>
            </w:pPr>
            <w:r>
              <w:rPr>
                <w:lang w:eastAsia="de-DE"/>
              </w:rPr>
              <w:t>Measurement of customer satisfaction surveys</w:t>
            </w:r>
            <w:ins w:id="367" w:author="Talja Sari" w:date="2017-03-21T16:23:00Z">
              <w:r w:rsidR="00475F81">
                <w:rPr>
                  <w:lang w:eastAsia="de-DE"/>
                </w:rPr>
                <w:t xml:space="preserve"> </w:t>
              </w:r>
            </w:ins>
            <w:r>
              <w:rPr>
                <w:lang w:eastAsia="de-DE"/>
              </w:rPr>
              <w:t xml:space="preserve"> </w:t>
            </w:r>
          </w:p>
          <w:p w:rsidR="00ED3353" w:rsidRDefault="00ED3353" w:rsidP="00ED3353">
            <w:pPr>
              <w:pStyle w:val="Tabletext"/>
              <w:rPr>
                <w:lang w:eastAsia="de-DE"/>
              </w:rPr>
            </w:pPr>
            <w:r>
              <w:rPr>
                <w:lang w:eastAsia="de-DE"/>
              </w:rPr>
              <w:t>Conduct interviews with pilot exempt masters – to obtain their views on VTS operators</w:t>
            </w:r>
          </w:p>
        </w:tc>
        <w:tc>
          <w:tcPr>
            <w:tcW w:w="4394" w:type="dxa"/>
          </w:tcPr>
          <w:p w:rsidR="00ED3353" w:rsidRDefault="0039532B" w:rsidP="00ED3353">
            <w:pPr>
              <w:pStyle w:val="Tabletext"/>
              <w:rPr>
                <w:lang w:eastAsia="de-DE"/>
              </w:rPr>
            </w:pPr>
            <w:r>
              <w:rPr>
                <w:lang w:eastAsia="de-DE"/>
              </w:rPr>
              <w:t>Formal/informal working agreements with allied services</w:t>
            </w:r>
          </w:p>
          <w:p w:rsidR="00ED3353" w:rsidRDefault="00ED3353" w:rsidP="00ED3353">
            <w:pPr>
              <w:pStyle w:val="Tabletext"/>
              <w:rPr>
                <w:lang w:eastAsia="de-DE"/>
              </w:rPr>
            </w:pPr>
            <w:r>
              <w:rPr>
                <w:lang w:eastAsia="de-DE"/>
              </w:rPr>
              <w:t>Frequency of meetings</w:t>
            </w:r>
            <w:r w:rsidR="0039532B">
              <w:rPr>
                <w:lang w:eastAsia="de-DE"/>
              </w:rPr>
              <w:t xml:space="preserve"> with allied services/stakeholders and other interested parties, including </w:t>
            </w:r>
            <w:r>
              <w:rPr>
                <w:lang w:eastAsia="de-DE"/>
              </w:rPr>
              <w:t xml:space="preserve">numbers in attendance, </w:t>
            </w:r>
            <w:r w:rsidR="0039532B">
              <w:rPr>
                <w:lang w:eastAsia="de-DE"/>
              </w:rPr>
              <w:t>meeting summary/</w:t>
            </w:r>
            <w:r>
              <w:rPr>
                <w:lang w:eastAsia="de-DE"/>
              </w:rPr>
              <w:t>outcomes</w:t>
            </w:r>
          </w:p>
          <w:p w:rsidR="0039532B" w:rsidRDefault="0039532B" w:rsidP="0039532B">
            <w:pPr>
              <w:pStyle w:val="Tabletext"/>
              <w:rPr>
                <w:lang w:eastAsia="de-DE"/>
              </w:rPr>
            </w:pPr>
            <w:r>
              <w:rPr>
                <w:lang w:eastAsia="de-DE"/>
              </w:rPr>
              <w:t>Client/stakeholder feedback, from multiple avenues of receipt, including: direct via email, mail, VHF radio, websites, or indirectly from social media</w:t>
            </w:r>
          </w:p>
        </w:tc>
      </w:tr>
      <w:tr w:rsidR="0039532B" w:rsidTr="00ED3353">
        <w:trPr>
          <w:trHeight w:val="454"/>
        </w:trPr>
        <w:tc>
          <w:tcPr>
            <w:tcW w:w="4644" w:type="dxa"/>
          </w:tcPr>
          <w:p w:rsidR="0039532B" w:rsidRPr="0039532B" w:rsidRDefault="0039532B" w:rsidP="007017F1">
            <w:pPr>
              <w:pStyle w:val="BodyText"/>
              <w:spacing w:before="120"/>
              <w:rPr>
                <w:b/>
                <w:lang w:eastAsia="de-DE"/>
              </w:rPr>
            </w:pPr>
            <w:r w:rsidRPr="0039532B">
              <w:rPr>
                <w:b/>
                <w:lang w:eastAsia="de-DE"/>
              </w:rPr>
              <w:t>Procedures</w:t>
            </w:r>
          </w:p>
        </w:tc>
        <w:tc>
          <w:tcPr>
            <w:tcW w:w="5812" w:type="dxa"/>
          </w:tcPr>
          <w:p w:rsidR="0039532B" w:rsidRDefault="0039532B" w:rsidP="00AA3E01">
            <w:pPr>
              <w:pStyle w:val="Tabletext"/>
              <w:rPr>
                <w:lang w:eastAsia="de-DE"/>
              </w:rPr>
            </w:pPr>
          </w:p>
        </w:tc>
        <w:tc>
          <w:tcPr>
            <w:tcW w:w="4394" w:type="dxa"/>
          </w:tcPr>
          <w:p w:rsidR="0039532B" w:rsidRDefault="0039532B" w:rsidP="00D653B1">
            <w:pPr>
              <w:pStyle w:val="Tabletext"/>
              <w:rPr>
                <w:lang w:eastAsia="de-DE"/>
              </w:rPr>
            </w:pPr>
          </w:p>
        </w:tc>
      </w:tr>
      <w:tr w:rsidR="0039532B" w:rsidTr="00ED3353">
        <w:trPr>
          <w:trHeight w:val="454"/>
        </w:trPr>
        <w:tc>
          <w:tcPr>
            <w:tcW w:w="4644" w:type="dxa"/>
          </w:tcPr>
          <w:p w:rsidR="0039532B" w:rsidRPr="0039532B" w:rsidRDefault="0039532B" w:rsidP="00C35E86">
            <w:pPr>
              <w:pStyle w:val="BodyText"/>
              <w:numPr>
                <w:ilvl w:val="0"/>
                <w:numId w:val="53"/>
              </w:numPr>
              <w:spacing w:before="120"/>
              <w:rPr>
                <w:lang w:eastAsia="de-DE"/>
              </w:rPr>
            </w:pPr>
            <w:r w:rsidRPr="0039532B">
              <w:rPr>
                <w:lang w:eastAsia="de-DE"/>
              </w:rPr>
              <w:t>Compliance and Enforcement</w:t>
            </w:r>
          </w:p>
          <w:p w:rsidR="0039532B" w:rsidRPr="0039532B" w:rsidRDefault="0039532B" w:rsidP="0039532B">
            <w:pPr>
              <w:pStyle w:val="BodyText"/>
              <w:spacing w:before="120"/>
              <w:rPr>
                <w:i/>
                <w:lang w:eastAsia="de-DE"/>
              </w:rPr>
            </w:pPr>
            <w:r w:rsidRPr="0039532B">
              <w:rPr>
                <w:i/>
                <w:lang w:eastAsia="de-DE"/>
              </w:rPr>
              <w:t xml:space="preserve">Related Responsibilities under (A.857(20))  </w:t>
            </w:r>
          </w:p>
          <w:p w:rsidR="0039532B" w:rsidRPr="0039532B" w:rsidRDefault="0039532B" w:rsidP="0039532B">
            <w:pPr>
              <w:pStyle w:val="BodyText"/>
              <w:spacing w:before="120"/>
              <w:rPr>
                <w:i/>
                <w:lang w:eastAsia="de-DE"/>
              </w:rPr>
            </w:pPr>
            <w:proofErr w:type="gramStart"/>
            <w:r w:rsidRPr="0039532B">
              <w:rPr>
                <w:i/>
                <w:lang w:eastAsia="de-DE"/>
              </w:rPr>
              <w:t>establish</w:t>
            </w:r>
            <w:proofErr w:type="gramEnd"/>
            <w:r w:rsidRPr="0039532B">
              <w:rPr>
                <w:i/>
                <w:lang w:eastAsia="de-DE"/>
              </w:rPr>
              <w:t xml:space="preserve"> a policy with respect to violations of VTS regulatory requirements, and ensure that his </w:t>
            </w:r>
            <w:r w:rsidRPr="0039532B">
              <w:rPr>
                <w:i/>
                <w:lang w:eastAsia="de-DE"/>
              </w:rPr>
              <w:lastRenderedPageBreak/>
              <w:t>policy is consistent with national law. This policy should consider the consequences of technical failures, and due consideration should be given to extraordinary circumstances that result. (2.2.2.12)</w:t>
            </w:r>
            <w:r w:rsidRPr="0039532B">
              <w:rPr>
                <w:i/>
                <w:lang w:eastAsia="de-DE"/>
              </w:rPr>
              <w:tab/>
            </w:r>
          </w:p>
          <w:p w:rsidR="0039532B" w:rsidRPr="0039532B" w:rsidRDefault="0039532B" w:rsidP="0039532B">
            <w:pPr>
              <w:pStyle w:val="BodyText"/>
              <w:spacing w:before="120"/>
              <w:rPr>
                <w:lang w:eastAsia="de-DE"/>
              </w:rPr>
            </w:pPr>
          </w:p>
          <w:p w:rsidR="0039532B" w:rsidRPr="0039532B" w:rsidRDefault="0039532B" w:rsidP="0039532B">
            <w:pPr>
              <w:pStyle w:val="BodyText"/>
              <w:spacing w:before="120"/>
              <w:rPr>
                <w:lang w:eastAsia="de-DE"/>
              </w:rPr>
            </w:pPr>
          </w:p>
        </w:tc>
        <w:tc>
          <w:tcPr>
            <w:tcW w:w="5812" w:type="dxa"/>
          </w:tcPr>
          <w:p w:rsidR="0039532B" w:rsidRDefault="00AA24C0" w:rsidP="00AA3E01">
            <w:pPr>
              <w:pStyle w:val="Tabletext"/>
              <w:rPr>
                <w:lang w:eastAsia="de-DE"/>
              </w:rPr>
            </w:pPr>
            <w:ins w:id="368" w:author="Talja Sari" w:date="2017-03-21T16:35:00Z">
              <w:r>
                <w:rPr>
                  <w:lang w:eastAsia="de-DE"/>
                </w:rPr>
                <w:lastRenderedPageBreak/>
                <w:t xml:space="preserve">Insuring that vessels are not </w:t>
              </w:r>
            </w:ins>
            <w:ins w:id="369" w:author="Talja Sari" w:date="2017-03-21T16:36:00Z">
              <w:r>
                <w:rPr>
                  <w:lang w:eastAsia="de-DE"/>
                </w:rPr>
                <w:t>complying</w:t>
              </w:r>
            </w:ins>
            <w:ins w:id="370" w:author="Talja Sari" w:date="2017-03-21T16:35:00Z">
              <w:r>
                <w:rPr>
                  <w:lang w:eastAsia="de-DE"/>
                </w:rPr>
                <w:t xml:space="preserve"> with </w:t>
              </w:r>
              <w:proofErr w:type="gramStart"/>
              <w:r>
                <w:rPr>
                  <w:lang w:eastAsia="de-DE"/>
                </w:rPr>
                <w:t>VTS</w:t>
              </w:r>
              <w:proofErr w:type="gramEnd"/>
              <w:r>
                <w:rPr>
                  <w:lang w:eastAsia="de-DE"/>
                </w:rPr>
                <w:t xml:space="preserve"> </w:t>
              </w:r>
            </w:ins>
            <w:ins w:id="371" w:author="Talja Sari" w:date="2017-03-21T16:36:00Z">
              <w:r>
                <w:rPr>
                  <w:lang w:eastAsia="de-DE"/>
                </w:rPr>
                <w:t xml:space="preserve">regulatory requirements are notified that they are breaking national law by </w:t>
              </w:r>
            </w:ins>
            <w:ins w:id="372" w:author="Talja Sari" w:date="2017-03-21T16:37:00Z">
              <w:r>
                <w:rPr>
                  <w:lang w:eastAsia="de-DE"/>
                </w:rPr>
                <w:t>means</w:t>
              </w:r>
            </w:ins>
            <w:ins w:id="373" w:author="Talja Sari" w:date="2017-03-21T16:36:00Z">
              <w:r>
                <w:rPr>
                  <w:lang w:eastAsia="de-DE"/>
                </w:rPr>
                <w:t xml:space="preserve"> of formal</w:t>
              </w:r>
            </w:ins>
            <w:ins w:id="374" w:author="Talja Sari" w:date="2017-03-21T16:37:00Z">
              <w:r>
                <w:rPr>
                  <w:lang w:eastAsia="de-DE"/>
                </w:rPr>
                <w:t xml:space="preserve"> process.</w:t>
              </w:r>
            </w:ins>
          </w:p>
        </w:tc>
        <w:tc>
          <w:tcPr>
            <w:tcW w:w="4394" w:type="dxa"/>
          </w:tcPr>
          <w:p w:rsidR="0039532B" w:rsidRDefault="000F6235" w:rsidP="00D653B1">
            <w:pPr>
              <w:pStyle w:val="Tabletext"/>
              <w:rPr>
                <w:lang w:eastAsia="de-DE"/>
              </w:rPr>
            </w:pPr>
            <w:ins w:id="375" w:author="Talja Sari" w:date="2017-03-21T16:38:00Z">
              <w:r>
                <w:rPr>
                  <w:lang w:eastAsia="de-DE"/>
                </w:rPr>
                <w:t>Number of violation reports issued.</w:t>
              </w:r>
            </w:ins>
          </w:p>
        </w:tc>
      </w:tr>
      <w:tr w:rsidR="0039532B" w:rsidTr="00ED3353">
        <w:trPr>
          <w:trHeight w:val="454"/>
        </w:trPr>
        <w:tc>
          <w:tcPr>
            <w:tcW w:w="4644" w:type="dxa"/>
          </w:tcPr>
          <w:p w:rsidR="0039532B" w:rsidRPr="0039532B" w:rsidRDefault="0039532B" w:rsidP="00C35E86">
            <w:pPr>
              <w:pStyle w:val="BodyText"/>
              <w:numPr>
                <w:ilvl w:val="0"/>
                <w:numId w:val="53"/>
              </w:numPr>
              <w:spacing w:before="120"/>
              <w:rPr>
                <w:lang w:eastAsia="de-DE"/>
              </w:rPr>
            </w:pPr>
            <w:r w:rsidRPr="0039532B">
              <w:rPr>
                <w:lang w:eastAsia="de-DE"/>
              </w:rPr>
              <w:lastRenderedPageBreak/>
              <w:t>Quality Management</w:t>
            </w:r>
          </w:p>
        </w:tc>
        <w:tc>
          <w:tcPr>
            <w:tcW w:w="5812" w:type="dxa"/>
          </w:tcPr>
          <w:p w:rsidR="0039532B" w:rsidRDefault="0039532B" w:rsidP="00AA3E01">
            <w:pPr>
              <w:pStyle w:val="Tabletext"/>
              <w:rPr>
                <w:lang w:eastAsia="de-DE"/>
              </w:rPr>
            </w:pPr>
          </w:p>
        </w:tc>
        <w:tc>
          <w:tcPr>
            <w:tcW w:w="4394" w:type="dxa"/>
          </w:tcPr>
          <w:p w:rsidR="0039532B" w:rsidRDefault="0039532B" w:rsidP="00D653B1">
            <w:pPr>
              <w:pStyle w:val="Tabletext"/>
              <w:rPr>
                <w:lang w:eastAsia="de-DE"/>
              </w:rPr>
            </w:pPr>
          </w:p>
        </w:tc>
      </w:tr>
      <w:tr w:rsidR="0039532B" w:rsidTr="00ED3353">
        <w:trPr>
          <w:trHeight w:val="454"/>
        </w:trPr>
        <w:tc>
          <w:tcPr>
            <w:tcW w:w="4644" w:type="dxa"/>
          </w:tcPr>
          <w:p w:rsidR="0039532B" w:rsidRPr="0039532B" w:rsidRDefault="0039532B" w:rsidP="0039532B">
            <w:pPr>
              <w:pStyle w:val="BodyText"/>
              <w:rPr>
                <w:lang w:eastAsia="de-DE"/>
              </w:rPr>
            </w:pPr>
            <w:r w:rsidRPr="0039532B">
              <w:rPr>
                <w:lang w:eastAsia="de-DE"/>
              </w:rPr>
              <w:t xml:space="preserve">All staff is subject to Quality </w:t>
            </w:r>
            <w:r>
              <w:rPr>
                <w:lang w:eastAsia="de-DE"/>
              </w:rPr>
              <w:t>M</w:t>
            </w:r>
            <w:r w:rsidRPr="0039532B">
              <w:rPr>
                <w:lang w:eastAsia="de-DE"/>
              </w:rPr>
              <w:t xml:space="preserve">anagement System (QMS) </w:t>
            </w:r>
          </w:p>
          <w:p w:rsidR="0039532B" w:rsidRPr="0039532B" w:rsidRDefault="0039532B" w:rsidP="0039532B">
            <w:pPr>
              <w:pStyle w:val="BodyText"/>
              <w:ind w:left="708"/>
              <w:rPr>
                <w:lang w:eastAsia="de-DE"/>
              </w:rPr>
            </w:pPr>
            <w:r w:rsidRPr="0039532B">
              <w:rPr>
                <w:i/>
                <w:lang w:eastAsia="de-DE"/>
              </w:rPr>
              <w:t>IALA Guideline 1014 – Accreditation and Approval Process for VTS Training</w:t>
            </w:r>
          </w:p>
        </w:tc>
        <w:tc>
          <w:tcPr>
            <w:tcW w:w="5812" w:type="dxa"/>
          </w:tcPr>
          <w:p w:rsidR="00BA7A0D" w:rsidRPr="00BA7A0D" w:rsidRDefault="00584C57" w:rsidP="00BA7A0D">
            <w:pPr>
              <w:pStyle w:val="Tabletext"/>
              <w:ind w:left="0"/>
              <w:rPr>
                <w:sz w:val="22"/>
                <w:lang w:eastAsia="de-DE"/>
                <w:rPrChange w:id="376" w:author="Talja Sari" w:date="2017-03-21T16:44:00Z">
                  <w:rPr>
                    <w:lang w:eastAsia="de-DE"/>
                  </w:rPr>
                </w:rPrChange>
              </w:rPr>
              <w:pPrChange w:id="377" w:author="Talja Sari" w:date="2017-03-21T16:39:00Z">
                <w:pPr>
                  <w:pStyle w:val="Tabletext"/>
                </w:pPr>
              </w:pPrChange>
            </w:pPr>
            <w:proofErr w:type="gramStart"/>
            <w:ins w:id="378" w:author="Talja Sari" w:date="2017-03-21T16:39:00Z">
              <w:r w:rsidRPr="00584C57">
                <w:rPr>
                  <w:sz w:val="22"/>
                  <w:lang w:eastAsia="de-DE"/>
                  <w:rPrChange w:id="379" w:author="Talja Sari" w:date="2017-03-21T16:44:00Z">
                    <w:rPr>
                      <w:lang w:eastAsia="de-DE"/>
                    </w:rPr>
                  </w:rPrChange>
                </w:rPr>
                <w:t xml:space="preserve">To establish </w:t>
              </w:r>
            </w:ins>
            <w:ins w:id="380" w:author="Talja Sari" w:date="2017-03-21T16:40:00Z">
              <w:r w:rsidRPr="00584C57">
                <w:rPr>
                  <w:sz w:val="22"/>
                  <w:lang w:eastAsia="de-DE"/>
                  <w:rPrChange w:id="381" w:author="Talja Sari" w:date="2017-03-21T16:44:00Z">
                    <w:rPr>
                      <w:lang w:eastAsia="de-DE"/>
                    </w:rPr>
                  </w:rPrChange>
                </w:rPr>
                <w:t xml:space="preserve">and maintain </w:t>
              </w:r>
            </w:ins>
            <w:ins w:id="382" w:author="Talja Sari" w:date="2017-03-21T16:39:00Z">
              <w:r w:rsidRPr="00584C57">
                <w:rPr>
                  <w:sz w:val="22"/>
                  <w:lang w:eastAsia="de-DE"/>
                  <w:rPrChange w:id="383" w:author="Talja Sari" w:date="2017-03-21T16:44:00Z">
                    <w:rPr>
                      <w:lang w:eastAsia="de-DE"/>
                    </w:rPr>
                  </w:rPrChange>
                </w:rPr>
                <w:t>a formal QMS.</w:t>
              </w:r>
            </w:ins>
            <w:proofErr w:type="gramEnd"/>
          </w:p>
        </w:tc>
        <w:tc>
          <w:tcPr>
            <w:tcW w:w="4394" w:type="dxa"/>
          </w:tcPr>
          <w:p w:rsidR="009428D8" w:rsidRPr="009428D8" w:rsidRDefault="00584C57" w:rsidP="009428D8">
            <w:pPr>
              <w:autoSpaceDE w:val="0"/>
              <w:autoSpaceDN w:val="0"/>
              <w:adjustRightInd w:val="0"/>
              <w:spacing w:line="240" w:lineRule="auto"/>
              <w:rPr>
                <w:ins w:id="384" w:author="Talja Sari" w:date="2017-03-21T16:43:00Z"/>
                <w:rFonts w:ascii="Calibri" w:hAnsi="Calibri" w:cs="Calibri"/>
                <w:sz w:val="22"/>
                <w:rPrChange w:id="385" w:author="Talja Sari" w:date="2017-03-21T16:44:00Z">
                  <w:rPr>
                    <w:ins w:id="386" w:author="Talja Sari" w:date="2017-03-21T16:43:00Z"/>
                    <w:rFonts w:ascii="Calibri" w:hAnsi="Calibri" w:cs="Calibri"/>
                    <w:sz w:val="24"/>
                    <w:szCs w:val="24"/>
                  </w:rPr>
                </w:rPrChange>
              </w:rPr>
            </w:pPr>
            <w:ins w:id="387" w:author="Talja Sari" w:date="2017-03-21T16:43:00Z">
              <w:r w:rsidRPr="00584C57">
                <w:rPr>
                  <w:rFonts w:ascii="Calibri" w:hAnsi="Calibri" w:cs="Calibri"/>
                  <w:sz w:val="22"/>
                  <w:rPrChange w:id="388" w:author="Talja Sari" w:date="2017-03-21T16:44:00Z">
                    <w:rPr>
                      <w:rFonts w:ascii="Calibri" w:hAnsi="Calibri" w:cs="Calibri"/>
                      <w:sz w:val="24"/>
                      <w:szCs w:val="24"/>
                    </w:rPr>
                  </w:rPrChange>
                </w:rPr>
                <w:t>To ensure</w:t>
              </w:r>
            </w:ins>
            <w:ins w:id="389" w:author="Talja Sari" w:date="2017-03-21T16:44:00Z">
              <w:r w:rsidRPr="00584C57">
                <w:rPr>
                  <w:rFonts w:ascii="Calibri" w:hAnsi="Calibri" w:cs="Calibri"/>
                  <w:sz w:val="22"/>
                  <w:rPrChange w:id="390" w:author="Talja Sari" w:date="2017-03-21T16:44:00Z">
                    <w:rPr>
                      <w:rFonts w:ascii="Calibri" w:hAnsi="Calibri" w:cs="Calibri"/>
                      <w:sz w:val="24"/>
                      <w:szCs w:val="24"/>
                    </w:rPr>
                  </w:rPrChange>
                </w:rPr>
                <w:t xml:space="preserve"> </w:t>
              </w:r>
            </w:ins>
            <w:ins w:id="391" w:author="Talja Sari" w:date="2017-03-21T16:43:00Z">
              <w:r w:rsidRPr="00584C57">
                <w:rPr>
                  <w:rFonts w:ascii="Calibri" w:hAnsi="Calibri" w:cs="Calibri"/>
                  <w:sz w:val="22"/>
                  <w:rPrChange w:id="392" w:author="Talja Sari" w:date="2017-03-21T16:44:00Z">
                    <w:rPr>
                      <w:rFonts w:ascii="Calibri" w:hAnsi="Calibri" w:cs="Calibri"/>
                      <w:sz w:val="24"/>
                      <w:szCs w:val="24"/>
                    </w:rPr>
                  </w:rPrChange>
                </w:rPr>
                <w:t>that</w:t>
              </w:r>
            </w:ins>
            <w:ins w:id="393" w:author="Talja Sari" w:date="2017-03-21T16:44:00Z">
              <w:r w:rsidRPr="00584C57">
                <w:rPr>
                  <w:rFonts w:ascii="Calibri" w:hAnsi="Calibri" w:cs="Calibri"/>
                  <w:sz w:val="22"/>
                  <w:rPrChange w:id="394" w:author="Talja Sari" w:date="2017-03-21T16:44:00Z">
                    <w:rPr>
                      <w:rFonts w:ascii="Calibri" w:hAnsi="Calibri" w:cs="Calibri"/>
                      <w:sz w:val="24"/>
                      <w:szCs w:val="24"/>
                    </w:rPr>
                  </w:rPrChange>
                </w:rPr>
                <w:t xml:space="preserve"> </w:t>
              </w:r>
            </w:ins>
            <w:ins w:id="395" w:author="Talja Sari" w:date="2017-03-21T16:43:00Z">
              <w:r w:rsidRPr="00584C57">
                <w:rPr>
                  <w:rFonts w:ascii="Calibri" w:hAnsi="Calibri" w:cs="Calibri"/>
                  <w:sz w:val="22"/>
                  <w:rPrChange w:id="396" w:author="Talja Sari" w:date="2017-03-21T16:44:00Z">
                    <w:rPr>
                      <w:rFonts w:ascii="Calibri" w:hAnsi="Calibri" w:cs="Calibri"/>
                      <w:sz w:val="24"/>
                      <w:szCs w:val="24"/>
                    </w:rPr>
                  </w:rPrChange>
                </w:rPr>
                <w:t>all</w:t>
              </w:r>
            </w:ins>
            <w:ins w:id="397" w:author="Talja Sari" w:date="2017-03-21T16:44:00Z">
              <w:r w:rsidRPr="00584C57">
                <w:rPr>
                  <w:rFonts w:ascii="Calibri" w:hAnsi="Calibri" w:cs="Calibri"/>
                  <w:sz w:val="22"/>
                  <w:rPrChange w:id="398" w:author="Talja Sari" w:date="2017-03-21T16:44:00Z">
                    <w:rPr>
                      <w:rFonts w:ascii="Calibri" w:hAnsi="Calibri" w:cs="Calibri"/>
                      <w:sz w:val="24"/>
                      <w:szCs w:val="24"/>
                    </w:rPr>
                  </w:rPrChange>
                </w:rPr>
                <w:t xml:space="preserve"> </w:t>
              </w:r>
            </w:ins>
            <w:ins w:id="399" w:author="Talja Sari" w:date="2017-03-21T16:43:00Z">
              <w:r w:rsidRPr="00584C57">
                <w:rPr>
                  <w:rFonts w:ascii="Calibri" w:hAnsi="Calibri" w:cs="Calibri"/>
                  <w:sz w:val="22"/>
                  <w:rPrChange w:id="400" w:author="Talja Sari" w:date="2017-03-21T16:44:00Z">
                    <w:rPr>
                      <w:rFonts w:ascii="Calibri" w:hAnsi="Calibri" w:cs="Calibri"/>
                      <w:sz w:val="24"/>
                      <w:szCs w:val="24"/>
                    </w:rPr>
                  </w:rPrChange>
                </w:rPr>
                <w:t>training</w:t>
              </w:r>
            </w:ins>
            <w:ins w:id="401" w:author="Talja Sari" w:date="2017-03-21T16:44:00Z">
              <w:r w:rsidRPr="00584C57">
                <w:rPr>
                  <w:rFonts w:ascii="Calibri" w:hAnsi="Calibri" w:cs="Calibri"/>
                  <w:sz w:val="22"/>
                  <w:rPrChange w:id="402" w:author="Talja Sari" w:date="2017-03-21T16:44:00Z">
                    <w:rPr>
                      <w:rFonts w:ascii="Calibri" w:hAnsi="Calibri" w:cs="Calibri"/>
                      <w:sz w:val="24"/>
                      <w:szCs w:val="24"/>
                    </w:rPr>
                  </w:rPrChange>
                </w:rPr>
                <w:t xml:space="preserve"> </w:t>
              </w:r>
            </w:ins>
            <w:ins w:id="403" w:author="Talja Sari" w:date="2017-03-21T16:43:00Z">
              <w:r w:rsidRPr="00584C57">
                <w:rPr>
                  <w:rFonts w:ascii="Calibri" w:hAnsi="Calibri" w:cs="Calibri"/>
                  <w:sz w:val="22"/>
                  <w:rPrChange w:id="404" w:author="Talja Sari" w:date="2017-03-21T16:44:00Z">
                    <w:rPr>
                      <w:rFonts w:ascii="Calibri" w:hAnsi="Calibri" w:cs="Calibri"/>
                      <w:sz w:val="24"/>
                      <w:szCs w:val="24"/>
                    </w:rPr>
                  </w:rPrChange>
                </w:rPr>
                <w:t>and</w:t>
              </w:r>
            </w:ins>
            <w:ins w:id="405" w:author="Talja Sari" w:date="2017-03-21T16:44:00Z">
              <w:r w:rsidRPr="00584C57">
                <w:rPr>
                  <w:rFonts w:ascii="Calibri" w:hAnsi="Calibri" w:cs="Calibri"/>
                  <w:sz w:val="22"/>
                  <w:rPrChange w:id="406" w:author="Talja Sari" w:date="2017-03-21T16:44:00Z">
                    <w:rPr>
                      <w:rFonts w:ascii="Calibri" w:hAnsi="Calibri" w:cs="Calibri"/>
                      <w:sz w:val="24"/>
                      <w:szCs w:val="24"/>
                    </w:rPr>
                  </w:rPrChange>
                </w:rPr>
                <w:t xml:space="preserve"> </w:t>
              </w:r>
            </w:ins>
            <w:ins w:id="407" w:author="Talja Sari" w:date="2017-03-21T16:43:00Z">
              <w:r w:rsidRPr="00584C57">
                <w:rPr>
                  <w:rFonts w:ascii="Calibri" w:hAnsi="Calibri" w:cs="Calibri"/>
                  <w:sz w:val="22"/>
                  <w:rPrChange w:id="408" w:author="Talja Sari" w:date="2017-03-21T16:44:00Z">
                    <w:rPr>
                      <w:rFonts w:ascii="Calibri" w:hAnsi="Calibri" w:cs="Calibri"/>
                      <w:sz w:val="24"/>
                      <w:szCs w:val="24"/>
                    </w:rPr>
                  </w:rPrChange>
                </w:rPr>
                <w:t>assessment</w:t>
              </w:r>
            </w:ins>
          </w:p>
          <w:p w:rsidR="00BA7A0D" w:rsidRPr="00BA7A0D" w:rsidRDefault="009428D8" w:rsidP="00BA7A0D">
            <w:pPr>
              <w:autoSpaceDE w:val="0"/>
              <w:autoSpaceDN w:val="0"/>
              <w:adjustRightInd w:val="0"/>
              <w:spacing w:line="240" w:lineRule="auto"/>
              <w:rPr>
                <w:sz w:val="22"/>
                <w:lang w:eastAsia="de-DE"/>
                <w:rPrChange w:id="409" w:author="Talja Sari" w:date="2017-03-21T16:44:00Z">
                  <w:rPr>
                    <w:lang w:eastAsia="de-DE"/>
                  </w:rPr>
                </w:rPrChange>
              </w:rPr>
              <w:pPrChange w:id="410" w:author="Talja Sari" w:date="2017-03-21T16:44:00Z">
                <w:pPr>
                  <w:pStyle w:val="Tabletext"/>
                </w:pPr>
              </w:pPrChange>
            </w:pPr>
            <w:ins w:id="411" w:author="Talja Sari" w:date="2017-03-21T16:44:00Z">
              <w:r>
                <w:rPr>
                  <w:rFonts w:ascii="Calibri" w:hAnsi="Calibri" w:cs="Calibri"/>
                  <w:sz w:val="22"/>
                </w:rPr>
                <w:t>of</w:t>
              </w:r>
              <w:r w:rsidR="00584C57" w:rsidRPr="00584C57">
                <w:rPr>
                  <w:rFonts w:ascii="Calibri" w:hAnsi="Calibri" w:cs="Calibri"/>
                  <w:sz w:val="22"/>
                  <w:rPrChange w:id="412" w:author="Talja Sari" w:date="2017-03-21T16:44:00Z">
                    <w:rPr>
                      <w:rFonts w:ascii="Calibri" w:hAnsi="Calibri" w:cs="Calibri"/>
                      <w:sz w:val="24"/>
                      <w:szCs w:val="24"/>
                    </w:rPr>
                  </w:rPrChange>
                </w:rPr>
                <w:t xml:space="preserve"> </w:t>
              </w:r>
            </w:ins>
            <w:ins w:id="413" w:author="Talja Sari" w:date="2017-03-21T16:43:00Z">
              <w:r w:rsidR="00584C57" w:rsidRPr="00584C57">
                <w:rPr>
                  <w:rFonts w:ascii="Calibri" w:hAnsi="Calibri" w:cs="Calibri"/>
                  <w:sz w:val="22"/>
                  <w:rPrChange w:id="414" w:author="Talja Sari" w:date="2017-03-21T16:44:00Z">
                    <w:rPr>
                      <w:rFonts w:ascii="Calibri" w:hAnsi="Calibri" w:cs="Calibri"/>
                      <w:sz w:val="24"/>
                      <w:szCs w:val="24"/>
                    </w:rPr>
                  </w:rPrChange>
                </w:rPr>
                <w:t>VTS</w:t>
              </w:r>
            </w:ins>
            <w:ins w:id="415" w:author="Talja Sari" w:date="2017-03-21T16:44:00Z">
              <w:r w:rsidR="00584C57" w:rsidRPr="00584C57">
                <w:rPr>
                  <w:rFonts w:ascii="Calibri" w:hAnsi="Calibri" w:cs="Calibri"/>
                  <w:sz w:val="22"/>
                  <w:rPrChange w:id="416" w:author="Talja Sari" w:date="2017-03-21T16:44:00Z">
                    <w:rPr>
                      <w:rFonts w:ascii="Calibri" w:hAnsi="Calibri" w:cs="Calibri"/>
                      <w:sz w:val="24"/>
                      <w:szCs w:val="24"/>
                    </w:rPr>
                  </w:rPrChange>
                </w:rPr>
                <w:t xml:space="preserve"> </w:t>
              </w:r>
            </w:ins>
            <w:ins w:id="417" w:author="Talja Sari" w:date="2017-03-21T16:43:00Z">
              <w:r w:rsidR="00584C57" w:rsidRPr="00584C57">
                <w:rPr>
                  <w:rFonts w:ascii="Calibri" w:hAnsi="Calibri" w:cs="Calibri"/>
                  <w:sz w:val="22"/>
                  <w:rPrChange w:id="418" w:author="Talja Sari" w:date="2017-03-21T16:44:00Z">
                    <w:rPr>
                      <w:rFonts w:ascii="Calibri" w:hAnsi="Calibri" w:cs="Calibri"/>
                      <w:sz w:val="24"/>
                      <w:szCs w:val="24"/>
                    </w:rPr>
                  </w:rPrChange>
                </w:rPr>
                <w:t>Personnel</w:t>
              </w:r>
            </w:ins>
          </w:p>
        </w:tc>
      </w:tr>
      <w:tr w:rsidR="0039532B" w:rsidTr="00ED3353">
        <w:trPr>
          <w:trHeight w:val="454"/>
        </w:trPr>
        <w:tc>
          <w:tcPr>
            <w:tcW w:w="4644" w:type="dxa"/>
          </w:tcPr>
          <w:p w:rsidR="0039532B" w:rsidRPr="0039532B" w:rsidRDefault="0039532B" w:rsidP="00C35E86">
            <w:pPr>
              <w:pStyle w:val="BodyText"/>
              <w:numPr>
                <w:ilvl w:val="0"/>
                <w:numId w:val="53"/>
              </w:numPr>
              <w:rPr>
                <w:lang w:eastAsia="de-DE"/>
              </w:rPr>
            </w:pPr>
            <w:del w:id="419" w:author="Talja Sari" w:date="2017-03-21T16:45:00Z">
              <w:r w:rsidRPr="0039532B" w:rsidDel="009428D8">
                <w:rPr>
                  <w:lang w:eastAsia="de-DE"/>
                </w:rPr>
                <w:delText xml:space="preserve">Safety </w:delText>
              </w:r>
              <w:r w:rsidDel="009428D8">
                <w:rPr>
                  <w:lang w:eastAsia="de-DE"/>
                </w:rPr>
                <w:delText>M</w:delText>
              </w:r>
              <w:r w:rsidRPr="0039532B" w:rsidDel="009428D8">
                <w:rPr>
                  <w:lang w:eastAsia="de-DE"/>
                </w:rPr>
                <w:delText>anagement System (SMS)</w:delText>
              </w:r>
            </w:del>
          </w:p>
        </w:tc>
        <w:tc>
          <w:tcPr>
            <w:tcW w:w="5812" w:type="dxa"/>
          </w:tcPr>
          <w:p w:rsidR="0039532B" w:rsidRDefault="0039532B" w:rsidP="00AA3E01">
            <w:pPr>
              <w:pStyle w:val="Tabletext"/>
              <w:rPr>
                <w:lang w:eastAsia="de-DE"/>
              </w:rPr>
            </w:pPr>
          </w:p>
        </w:tc>
        <w:tc>
          <w:tcPr>
            <w:tcW w:w="4394" w:type="dxa"/>
          </w:tcPr>
          <w:p w:rsidR="0039532B" w:rsidRDefault="0039532B" w:rsidP="00D653B1">
            <w:pPr>
              <w:pStyle w:val="Tabletext"/>
              <w:rPr>
                <w:lang w:eastAsia="de-DE"/>
              </w:rPr>
            </w:pPr>
          </w:p>
        </w:tc>
      </w:tr>
      <w:tr w:rsidR="0039532B" w:rsidTr="00ED3353">
        <w:trPr>
          <w:trHeight w:val="454"/>
        </w:trPr>
        <w:tc>
          <w:tcPr>
            <w:tcW w:w="4644" w:type="dxa"/>
          </w:tcPr>
          <w:p w:rsidR="0039532B" w:rsidRPr="0039532B" w:rsidRDefault="0039532B" w:rsidP="0039532B">
            <w:pPr>
              <w:pStyle w:val="BodyText"/>
              <w:rPr>
                <w:lang w:eastAsia="de-DE"/>
              </w:rPr>
            </w:pPr>
            <w:del w:id="420" w:author="Talja Sari" w:date="2017-03-21T16:45:00Z">
              <w:r w:rsidRPr="0039532B" w:rsidDel="009428D8">
                <w:rPr>
                  <w:lang w:eastAsia="de-DE"/>
                </w:rPr>
                <w:delText xml:space="preserve">All staff is subject to Quality Management System (QMS) </w:delText>
              </w:r>
            </w:del>
          </w:p>
        </w:tc>
        <w:tc>
          <w:tcPr>
            <w:tcW w:w="5812" w:type="dxa"/>
          </w:tcPr>
          <w:p w:rsidR="0039532B" w:rsidRDefault="0039532B" w:rsidP="00AA3E01">
            <w:pPr>
              <w:pStyle w:val="Tabletext"/>
              <w:rPr>
                <w:lang w:eastAsia="de-DE"/>
              </w:rPr>
            </w:pPr>
          </w:p>
        </w:tc>
        <w:tc>
          <w:tcPr>
            <w:tcW w:w="4394" w:type="dxa"/>
          </w:tcPr>
          <w:p w:rsidR="0039532B" w:rsidRDefault="0039532B" w:rsidP="00D653B1">
            <w:pPr>
              <w:pStyle w:val="Tabletext"/>
              <w:rPr>
                <w:lang w:eastAsia="de-DE"/>
              </w:rPr>
            </w:pPr>
          </w:p>
        </w:tc>
      </w:tr>
    </w:tbl>
    <w:p w:rsidR="0039532B" w:rsidRDefault="0039532B" w:rsidP="0039532B">
      <w:pPr>
        <w:rPr>
          <w:b/>
        </w:rPr>
      </w:pPr>
    </w:p>
    <w:p w:rsidR="0039532B" w:rsidRPr="00FF28C7" w:rsidRDefault="0039532B" w:rsidP="00FF28C7">
      <w:pPr>
        <w:pStyle w:val="AnnexAHead1"/>
      </w:pPr>
      <w:r w:rsidRPr="00FF28C7">
        <w:t>The compelling need for implementing the VTS</w:t>
      </w:r>
    </w:p>
    <w:p w:rsidR="0039532B" w:rsidRDefault="0039532B"/>
    <w:p w:rsidR="0039532B" w:rsidRPr="00FF28C7" w:rsidRDefault="0039532B">
      <w:pPr>
        <w:rPr>
          <w:b/>
        </w:rPr>
      </w:pPr>
    </w:p>
    <w:tbl>
      <w:tblPr>
        <w:tblStyle w:val="TableGrid"/>
        <w:tblW w:w="0" w:type="auto"/>
        <w:tblLook w:val="04A0" w:firstRow="1" w:lastRow="0" w:firstColumn="1" w:lastColumn="0" w:noHBand="0" w:noVBand="1"/>
      </w:tblPr>
      <w:tblGrid>
        <w:gridCol w:w="4644"/>
        <w:gridCol w:w="5812"/>
        <w:gridCol w:w="4394"/>
      </w:tblGrid>
      <w:tr w:rsidR="00FF28C7" w:rsidRPr="00FF28C7" w:rsidTr="00FF28C7">
        <w:trPr>
          <w:trHeight w:val="454"/>
        </w:trPr>
        <w:tc>
          <w:tcPr>
            <w:tcW w:w="4644" w:type="dxa"/>
            <w:shd w:val="clear" w:color="auto" w:fill="FADBD1" w:themeFill="background2" w:themeFillTint="33"/>
            <w:vAlign w:val="center"/>
          </w:tcPr>
          <w:p w:rsidR="00FF28C7" w:rsidRPr="00151A8B" w:rsidRDefault="00584C57" w:rsidP="00FF28C7">
            <w:pPr>
              <w:pStyle w:val="BodyText"/>
              <w:rPr>
                <w:b/>
                <w:lang w:eastAsia="de-DE"/>
                <w:rPrChange w:id="421" w:author="Talja Sari" w:date="2017-03-21T15:57:00Z">
                  <w:rPr>
                    <w:lang w:eastAsia="de-DE"/>
                  </w:rPr>
                </w:rPrChange>
              </w:rPr>
            </w:pPr>
            <w:r w:rsidRPr="00584C57">
              <w:rPr>
                <w:b/>
                <w:lang w:eastAsia="de-DE"/>
                <w:rPrChange w:id="422" w:author="Talja Sari" w:date="2017-03-21T15:57:00Z">
                  <w:rPr>
                    <w:lang w:eastAsia="de-DE"/>
                  </w:rPr>
                </w:rPrChange>
              </w:rPr>
              <w:t>Compelling Need for Implementing the VTS</w:t>
            </w:r>
          </w:p>
        </w:tc>
        <w:tc>
          <w:tcPr>
            <w:tcW w:w="5812" w:type="dxa"/>
            <w:shd w:val="clear" w:color="auto" w:fill="FADBD1" w:themeFill="background2" w:themeFillTint="33"/>
            <w:vAlign w:val="center"/>
          </w:tcPr>
          <w:p w:rsidR="00FF28C7" w:rsidRPr="00151A8B" w:rsidRDefault="00584C57" w:rsidP="00FF28C7">
            <w:pPr>
              <w:pStyle w:val="Tabletext"/>
              <w:rPr>
                <w:b/>
                <w:color w:val="auto"/>
                <w:sz w:val="22"/>
                <w:lang w:eastAsia="de-DE"/>
                <w:rPrChange w:id="423" w:author="Talja Sari" w:date="2017-03-21T15:57:00Z">
                  <w:rPr>
                    <w:color w:val="auto"/>
                    <w:sz w:val="22"/>
                    <w:lang w:eastAsia="de-DE"/>
                  </w:rPr>
                </w:rPrChange>
              </w:rPr>
            </w:pPr>
            <w:r w:rsidRPr="00584C57">
              <w:rPr>
                <w:b/>
                <w:color w:val="auto"/>
                <w:sz w:val="22"/>
                <w:lang w:eastAsia="de-DE"/>
                <w:rPrChange w:id="424" w:author="Talja Sari" w:date="2017-03-21T15:57:00Z">
                  <w:rPr>
                    <w:color w:val="auto"/>
                    <w:sz w:val="22"/>
                    <w:lang w:eastAsia="de-DE"/>
                  </w:rPr>
                </w:rPrChange>
              </w:rPr>
              <w:t>Example Objectives</w:t>
            </w:r>
          </w:p>
        </w:tc>
        <w:tc>
          <w:tcPr>
            <w:tcW w:w="4394" w:type="dxa"/>
            <w:shd w:val="clear" w:color="auto" w:fill="FADBD1" w:themeFill="background2" w:themeFillTint="33"/>
            <w:vAlign w:val="center"/>
          </w:tcPr>
          <w:p w:rsidR="00FF28C7" w:rsidRPr="00FF28C7" w:rsidRDefault="00584C57" w:rsidP="00FF28C7">
            <w:pPr>
              <w:pStyle w:val="Tabletext"/>
              <w:rPr>
                <w:color w:val="auto"/>
                <w:sz w:val="22"/>
                <w:lang w:eastAsia="de-DE"/>
              </w:rPr>
            </w:pPr>
            <w:ins w:id="425" w:author="Talja Sari" w:date="2017-03-21T15:57:00Z">
              <w:r w:rsidRPr="00584C57">
                <w:rPr>
                  <w:b/>
                  <w:color w:val="auto"/>
                  <w:sz w:val="22"/>
                  <w:lang w:eastAsia="de-DE"/>
                  <w:rPrChange w:id="426" w:author="Talja Sari" w:date="2017-03-21T15:58:00Z">
                    <w:rPr>
                      <w:color w:val="auto"/>
                      <w:sz w:val="22"/>
                      <w:lang w:eastAsia="de-DE"/>
                    </w:rPr>
                  </w:rPrChange>
                </w:rPr>
                <w:t>Achieving Objectives</w:t>
              </w:r>
            </w:ins>
            <w:del w:id="427" w:author="Talja Sari" w:date="2017-03-21T15:57:00Z">
              <w:r w:rsidR="00FF28C7" w:rsidRPr="00FF28C7" w:rsidDel="00151A8B">
                <w:rPr>
                  <w:color w:val="auto"/>
                  <w:sz w:val="22"/>
                  <w:lang w:eastAsia="de-DE"/>
                </w:rPr>
                <w:delText>Example Measure</w:delText>
              </w:r>
            </w:del>
          </w:p>
        </w:tc>
      </w:tr>
      <w:tr w:rsidR="00FF28C7" w:rsidTr="00ED3353">
        <w:trPr>
          <w:trHeight w:val="454"/>
        </w:trPr>
        <w:tc>
          <w:tcPr>
            <w:tcW w:w="4644" w:type="dxa"/>
          </w:tcPr>
          <w:p w:rsidR="00FF28C7" w:rsidRDefault="00FF28C7" w:rsidP="007017F1">
            <w:pPr>
              <w:pStyle w:val="BodyText"/>
              <w:spacing w:before="120"/>
              <w:contextualSpacing/>
              <w:rPr>
                <w:lang w:eastAsia="de-DE"/>
              </w:rPr>
            </w:pPr>
            <w:r>
              <w:rPr>
                <w:lang w:eastAsia="de-DE"/>
              </w:rPr>
              <w:t>Implementing a VTS may be one solution to address potential traffic management problems such as:</w:t>
            </w:r>
          </w:p>
          <w:p w:rsidR="00FF28C7" w:rsidRDefault="00FF28C7" w:rsidP="00C35E86">
            <w:pPr>
              <w:pStyle w:val="BodyText"/>
              <w:numPr>
                <w:ilvl w:val="0"/>
                <w:numId w:val="55"/>
              </w:numPr>
              <w:spacing w:before="120" w:line="240" w:lineRule="auto"/>
              <w:contextualSpacing/>
              <w:jc w:val="both"/>
              <w:rPr>
                <w:lang w:eastAsia="de-DE"/>
              </w:rPr>
            </w:pPr>
            <w:r>
              <w:rPr>
                <w:lang w:eastAsia="de-DE"/>
              </w:rPr>
              <w:t>interaction of maritime traffic;</w:t>
            </w:r>
          </w:p>
          <w:p w:rsidR="00FF28C7" w:rsidRDefault="00FF28C7" w:rsidP="00C35E86">
            <w:pPr>
              <w:pStyle w:val="BodyText"/>
              <w:numPr>
                <w:ilvl w:val="0"/>
                <w:numId w:val="55"/>
              </w:numPr>
              <w:spacing w:before="120" w:line="240" w:lineRule="auto"/>
              <w:contextualSpacing/>
              <w:jc w:val="both"/>
              <w:rPr>
                <w:lang w:eastAsia="de-DE"/>
              </w:rPr>
            </w:pPr>
            <w:r>
              <w:rPr>
                <w:lang w:eastAsia="de-DE"/>
              </w:rPr>
              <w:t>volume and composition of traffic;</w:t>
            </w:r>
          </w:p>
          <w:p w:rsidR="00FF28C7" w:rsidRDefault="00FF28C7" w:rsidP="00C35E86">
            <w:pPr>
              <w:pStyle w:val="BodyText"/>
              <w:numPr>
                <w:ilvl w:val="0"/>
                <w:numId w:val="55"/>
              </w:numPr>
              <w:spacing w:before="120" w:line="240" w:lineRule="auto"/>
              <w:contextualSpacing/>
              <w:jc w:val="both"/>
              <w:rPr>
                <w:lang w:eastAsia="de-DE"/>
              </w:rPr>
            </w:pPr>
            <w:r>
              <w:rPr>
                <w:lang w:eastAsia="de-DE"/>
              </w:rPr>
              <w:t>protection of the marine environment and the surrounding area;</w:t>
            </w:r>
          </w:p>
          <w:p w:rsidR="00FF28C7" w:rsidRDefault="00FF28C7" w:rsidP="00C35E86">
            <w:pPr>
              <w:pStyle w:val="BodyText"/>
              <w:numPr>
                <w:ilvl w:val="0"/>
                <w:numId w:val="55"/>
              </w:numPr>
              <w:spacing w:before="120" w:line="240" w:lineRule="auto"/>
              <w:contextualSpacing/>
              <w:jc w:val="both"/>
              <w:rPr>
                <w:lang w:eastAsia="de-DE"/>
              </w:rPr>
            </w:pPr>
            <w:r>
              <w:rPr>
                <w:lang w:eastAsia="de-DE"/>
              </w:rPr>
              <w:lastRenderedPageBreak/>
              <w:t>the local conditions such as geography, hydrological/meteorological, and tides;</w:t>
            </w:r>
          </w:p>
          <w:p w:rsidR="00FF28C7" w:rsidRPr="00FF28C7" w:rsidRDefault="00FF28C7" w:rsidP="00C35E86">
            <w:pPr>
              <w:pStyle w:val="BodyText"/>
              <w:numPr>
                <w:ilvl w:val="0"/>
                <w:numId w:val="55"/>
              </w:numPr>
              <w:spacing w:before="120" w:line="240" w:lineRule="auto"/>
              <w:contextualSpacing/>
              <w:jc w:val="both"/>
              <w:rPr>
                <w:lang w:eastAsia="de-DE"/>
              </w:rPr>
            </w:pPr>
            <w:proofErr w:type="gramStart"/>
            <w:r w:rsidRPr="00FF28C7">
              <w:rPr>
                <w:lang w:eastAsia="de-DE"/>
              </w:rPr>
              <w:t>a</w:t>
            </w:r>
            <w:proofErr w:type="gramEnd"/>
            <w:r w:rsidRPr="00FF28C7">
              <w:rPr>
                <w:lang w:eastAsia="de-DE"/>
              </w:rPr>
              <w:t xml:space="preserve"> record of maritime casualties.</w:t>
            </w:r>
          </w:p>
          <w:p w:rsidR="00FF28C7" w:rsidRPr="00FF28C7" w:rsidRDefault="00FF28C7" w:rsidP="007017F1">
            <w:pPr>
              <w:pStyle w:val="BodyText"/>
              <w:spacing w:before="120"/>
              <w:contextualSpacing/>
              <w:rPr>
                <w:lang w:eastAsia="de-DE"/>
              </w:rPr>
            </w:pPr>
          </w:p>
          <w:p w:rsidR="00FF28C7" w:rsidRPr="00FF28C7" w:rsidRDefault="00FF28C7" w:rsidP="007017F1">
            <w:pPr>
              <w:pStyle w:val="BodyText"/>
              <w:spacing w:before="120"/>
              <w:contextualSpacing/>
              <w:rPr>
                <w:lang w:eastAsia="de-DE"/>
              </w:rPr>
            </w:pPr>
            <w:r w:rsidRPr="00FF28C7">
              <w:rPr>
                <w:lang w:eastAsia="de-DE"/>
              </w:rPr>
              <w:t>V-119</w:t>
            </w:r>
          </w:p>
          <w:p w:rsidR="00FF28C7" w:rsidRPr="00FF28C7" w:rsidRDefault="00FF28C7" w:rsidP="007017F1">
            <w:pPr>
              <w:pStyle w:val="BodyText"/>
              <w:spacing w:before="120"/>
              <w:contextualSpacing/>
              <w:rPr>
                <w:lang w:eastAsia="de-DE"/>
              </w:rPr>
            </w:pPr>
            <w:r w:rsidRPr="00FF28C7">
              <w:rPr>
                <w:lang w:eastAsia="de-DE"/>
              </w:rPr>
              <w:t>IALA Recommendation O-134</w:t>
            </w:r>
          </w:p>
          <w:p w:rsidR="00FF28C7" w:rsidRPr="00FF28C7" w:rsidRDefault="00FF28C7" w:rsidP="007017F1">
            <w:pPr>
              <w:pStyle w:val="BodyText"/>
              <w:spacing w:before="120"/>
              <w:contextualSpacing/>
              <w:rPr>
                <w:lang w:eastAsia="de-DE"/>
              </w:rPr>
            </w:pPr>
            <w:r w:rsidRPr="00FF28C7">
              <w:rPr>
                <w:lang w:eastAsia="de-DE"/>
              </w:rPr>
              <w:t>Guideline No. 1018 on Risk management</w:t>
            </w:r>
          </w:p>
          <w:p w:rsidR="00FF28C7" w:rsidRPr="00FF28C7" w:rsidRDefault="00FF28C7" w:rsidP="007017F1">
            <w:pPr>
              <w:spacing w:before="120" w:after="120"/>
              <w:ind w:right="204"/>
              <w:contextualSpacing/>
              <w:rPr>
                <w:sz w:val="22"/>
                <w:lang w:eastAsia="de-DE"/>
              </w:rPr>
            </w:pPr>
            <w:r w:rsidRPr="00FF28C7">
              <w:rPr>
                <w:sz w:val="22"/>
                <w:lang w:eastAsia="de-DE"/>
              </w:rPr>
              <w:t>Other benefits of implementing a VTS may include:</w:t>
            </w:r>
          </w:p>
          <w:p w:rsidR="00FF28C7" w:rsidRPr="00FF28C7" w:rsidRDefault="00FF28C7" w:rsidP="00C35E86">
            <w:pPr>
              <w:pStyle w:val="ListParagraph"/>
              <w:widowControl w:val="0"/>
              <w:numPr>
                <w:ilvl w:val="0"/>
                <w:numId w:val="54"/>
              </w:numPr>
              <w:tabs>
                <w:tab w:val="left" w:pos="652"/>
              </w:tabs>
              <w:autoSpaceDE w:val="0"/>
              <w:autoSpaceDN w:val="0"/>
              <w:adjustRightInd w:val="0"/>
              <w:spacing w:before="120" w:after="120" w:line="240" w:lineRule="auto"/>
              <w:ind w:left="714" w:right="204" w:hanging="357"/>
              <w:rPr>
                <w:sz w:val="22"/>
                <w:lang w:eastAsia="de-DE"/>
              </w:rPr>
            </w:pPr>
            <w:r w:rsidRPr="00FF28C7">
              <w:rPr>
                <w:sz w:val="22"/>
                <w:lang w:eastAsia="de-DE"/>
              </w:rPr>
              <w:t>supporting maritime security;</w:t>
            </w:r>
          </w:p>
          <w:p w:rsidR="00FF28C7" w:rsidRPr="00FF28C7" w:rsidRDefault="00FF28C7" w:rsidP="00C35E86">
            <w:pPr>
              <w:pStyle w:val="ListParagraph"/>
              <w:widowControl w:val="0"/>
              <w:numPr>
                <w:ilvl w:val="0"/>
                <w:numId w:val="54"/>
              </w:numPr>
              <w:tabs>
                <w:tab w:val="left" w:pos="652"/>
              </w:tabs>
              <w:autoSpaceDE w:val="0"/>
              <w:autoSpaceDN w:val="0"/>
              <w:adjustRightInd w:val="0"/>
              <w:spacing w:before="120" w:after="120" w:line="240" w:lineRule="auto"/>
              <w:ind w:left="714" w:right="204" w:hanging="357"/>
              <w:rPr>
                <w:sz w:val="22"/>
                <w:lang w:eastAsia="de-DE"/>
              </w:rPr>
            </w:pPr>
            <w:r w:rsidRPr="00FF28C7">
              <w:rPr>
                <w:sz w:val="22"/>
                <w:lang w:eastAsia="de-DE"/>
              </w:rPr>
              <w:t>supporting law enforcement; and</w:t>
            </w:r>
          </w:p>
          <w:p w:rsidR="00FF28C7" w:rsidRPr="00FF28C7" w:rsidRDefault="00FF28C7" w:rsidP="00C35E86">
            <w:pPr>
              <w:pStyle w:val="ListParagraph"/>
              <w:widowControl w:val="0"/>
              <w:numPr>
                <w:ilvl w:val="0"/>
                <w:numId w:val="54"/>
              </w:numPr>
              <w:tabs>
                <w:tab w:val="left" w:pos="652"/>
              </w:tabs>
              <w:autoSpaceDE w:val="0"/>
              <w:autoSpaceDN w:val="0"/>
              <w:adjustRightInd w:val="0"/>
              <w:spacing w:before="120" w:after="120" w:line="240" w:lineRule="auto"/>
              <w:ind w:left="714" w:right="204" w:hanging="357"/>
              <w:rPr>
                <w:sz w:val="22"/>
                <w:lang w:eastAsia="de-DE"/>
              </w:rPr>
            </w:pPr>
            <w:proofErr w:type="gramStart"/>
            <w:r w:rsidRPr="00FF28C7">
              <w:rPr>
                <w:sz w:val="22"/>
                <w:lang w:eastAsia="de-DE"/>
              </w:rPr>
              <w:t>protection</w:t>
            </w:r>
            <w:proofErr w:type="gramEnd"/>
            <w:r w:rsidRPr="00FF28C7">
              <w:rPr>
                <w:sz w:val="22"/>
                <w:lang w:eastAsia="de-DE"/>
              </w:rPr>
              <w:t xml:space="preserve"> of adjacent communities and infrastructure.</w:t>
            </w:r>
          </w:p>
          <w:p w:rsidR="00FF28C7" w:rsidRPr="00FF28C7" w:rsidRDefault="00FF28C7" w:rsidP="0039532B">
            <w:pPr>
              <w:pStyle w:val="BodyText"/>
              <w:rPr>
                <w:lang w:eastAsia="de-DE"/>
              </w:rPr>
            </w:pPr>
          </w:p>
        </w:tc>
        <w:tc>
          <w:tcPr>
            <w:tcW w:w="5812" w:type="dxa"/>
          </w:tcPr>
          <w:p w:rsidR="00FF28C7" w:rsidRDefault="00FF28C7" w:rsidP="007017F1">
            <w:pPr>
              <w:pStyle w:val="BodyText"/>
              <w:spacing w:before="120"/>
              <w:contextualSpacing/>
              <w:rPr>
                <w:lang w:eastAsia="de-DE"/>
              </w:rPr>
            </w:pPr>
            <w:r w:rsidRPr="00626422">
              <w:rPr>
                <w:lang w:eastAsia="de-DE"/>
              </w:rPr>
              <w:lastRenderedPageBreak/>
              <w:t>Minimise the risk of maritime accident and consequential ship sourced pollution and damage to the marine environment</w:t>
            </w:r>
          </w:p>
          <w:p w:rsidR="00FF28C7" w:rsidRDefault="00FF28C7" w:rsidP="007017F1">
            <w:pPr>
              <w:pStyle w:val="BodyText"/>
              <w:spacing w:before="120"/>
              <w:contextualSpacing/>
              <w:rPr>
                <w:lang w:eastAsia="de-DE"/>
              </w:rPr>
            </w:pPr>
          </w:p>
          <w:p w:rsidR="00FF28C7" w:rsidRPr="00FF28C7" w:rsidDel="000001A1" w:rsidRDefault="00FF28C7" w:rsidP="007017F1">
            <w:pPr>
              <w:pStyle w:val="BodyText"/>
              <w:spacing w:before="120"/>
              <w:contextualSpacing/>
              <w:rPr>
                <w:del w:id="428" w:author="Talja Sari" w:date="2017-03-21T17:09:00Z"/>
                <w:highlight w:val="yellow"/>
                <w:lang w:eastAsia="de-DE"/>
              </w:rPr>
            </w:pPr>
            <w:r w:rsidRPr="00FF28C7">
              <w:rPr>
                <w:highlight w:val="yellow"/>
                <w:lang w:eastAsia="de-DE"/>
              </w:rPr>
              <w:t xml:space="preserve">VTS assists with </w:t>
            </w:r>
            <w:ins w:id="429" w:author="Talja Sari" w:date="2017-03-21T17:09:00Z">
              <w:r w:rsidR="000001A1">
                <w:rPr>
                  <w:highlight w:val="yellow"/>
                  <w:lang w:eastAsia="de-DE"/>
                </w:rPr>
                <w:t xml:space="preserve">providing all traffic information and complementary details to destination. </w:t>
              </w:r>
            </w:ins>
            <w:del w:id="430" w:author="Talja Sari" w:date="2017-03-21T17:09:00Z">
              <w:r w:rsidRPr="00FF28C7" w:rsidDel="000001A1">
                <w:rPr>
                  <w:highlight w:val="yellow"/>
                  <w:lang w:eastAsia="de-DE"/>
                </w:rPr>
                <w:delText>…</w:delText>
              </w:r>
            </w:del>
          </w:p>
          <w:p w:rsidR="00FF28C7" w:rsidRPr="00FF28C7" w:rsidRDefault="00FF28C7" w:rsidP="007017F1">
            <w:pPr>
              <w:pStyle w:val="BodyText"/>
              <w:spacing w:before="120"/>
              <w:contextualSpacing/>
              <w:rPr>
                <w:highlight w:val="yellow"/>
                <w:lang w:eastAsia="de-DE"/>
              </w:rPr>
            </w:pPr>
          </w:p>
          <w:p w:rsidR="00FF28C7" w:rsidRDefault="00FF28C7" w:rsidP="000001A1">
            <w:pPr>
              <w:pStyle w:val="Tabletext"/>
              <w:ind w:left="0"/>
              <w:rPr>
                <w:ins w:id="431" w:author="Talja Sari" w:date="2017-03-21T17:13:00Z"/>
                <w:color w:val="auto"/>
                <w:sz w:val="22"/>
                <w:lang w:eastAsia="de-DE"/>
              </w:rPr>
            </w:pPr>
            <w:r w:rsidRPr="00FF28C7">
              <w:rPr>
                <w:color w:val="auto"/>
                <w:sz w:val="22"/>
                <w:highlight w:val="yellow"/>
                <w:lang w:eastAsia="de-DE"/>
              </w:rPr>
              <w:t xml:space="preserve">VTS alleviates </w:t>
            </w:r>
            <w:ins w:id="432" w:author="Talja Sari" w:date="2017-03-21T17:10:00Z">
              <w:r w:rsidR="000001A1">
                <w:rPr>
                  <w:color w:val="auto"/>
                  <w:sz w:val="22"/>
                  <w:highlight w:val="yellow"/>
                  <w:lang w:eastAsia="de-DE"/>
                </w:rPr>
                <w:t>to make navigational decisions onboard</w:t>
              </w:r>
            </w:ins>
            <w:ins w:id="433" w:author="Talja Sari" w:date="2017-03-21T17:11:00Z">
              <w:r w:rsidR="000001A1">
                <w:rPr>
                  <w:color w:val="auto"/>
                  <w:sz w:val="22"/>
                  <w:highlight w:val="yellow"/>
                  <w:lang w:eastAsia="de-DE"/>
                </w:rPr>
                <w:t>.</w:t>
              </w:r>
            </w:ins>
            <w:del w:id="434" w:author="Talja Sari" w:date="2017-03-21T17:11:00Z">
              <w:r w:rsidRPr="00FF28C7" w:rsidDel="000001A1">
                <w:rPr>
                  <w:color w:val="auto"/>
                  <w:sz w:val="22"/>
                  <w:highlight w:val="yellow"/>
                  <w:lang w:eastAsia="de-DE"/>
                </w:rPr>
                <w:delText>…</w:delText>
              </w:r>
            </w:del>
          </w:p>
          <w:p w:rsidR="000001A1" w:rsidRDefault="000001A1" w:rsidP="000001A1">
            <w:pPr>
              <w:pStyle w:val="Tabletext"/>
              <w:ind w:left="0"/>
              <w:rPr>
                <w:ins w:id="435" w:author="Talja Sari" w:date="2017-03-21T17:13:00Z"/>
                <w:color w:val="auto"/>
                <w:sz w:val="22"/>
                <w:lang w:eastAsia="de-DE"/>
              </w:rPr>
            </w:pPr>
          </w:p>
          <w:p w:rsidR="000001A1" w:rsidRDefault="000001A1" w:rsidP="000001A1">
            <w:pPr>
              <w:pStyle w:val="Tabletext"/>
              <w:ind w:left="0"/>
              <w:rPr>
                <w:ins w:id="436" w:author="Talja Sari" w:date="2017-03-21T17:13:00Z"/>
                <w:color w:val="auto"/>
                <w:sz w:val="22"/>
                <w:lang w:eastAsia="de-DE"/>
              </w:rPr>
            </w:pPr>
          </w:p>
          <w:p w:rsidR="000001A1" w:rsidRDefault="000001A1" w:rsidP="000001A1">
            <w:pPr>
              <w:pStyle w:val="Tabletext"/>
              <w:ind w:left="0"/>
              <w:rPr>
                <w:ins w:id="437" w:author="Talja Sari" w:date="2017-03-21T17:13:00Z"/>
                <w:color w:val="auto"/>
                <w:sz w:val="22"/>
                <w:lang w:eastAsia="de-DE"/>
              </w:rPr>
            </w:pPr>
          </w:p>
          <w:p w:rsidR="000001A1" w:rsidRDefault="000001A1" w:rsidP="000001A1">
            <w:pPr>
              <w:pStyle w:val="Tabletext"/>
              <w:ind w:left="0"/>
              <w:rPr>
                <w:ins w:id="438" w:author="Talja Sari" w:date="2017-03-21T17:13:00Z"/>
                <w:color w:val="auto"/>
                <w:sz w:val="22"/>
                <w:lang w:eastAsia="de-DE"/>
              </w:rPr>
            </w:pPr>
          </w:p>
          <w:p w:rsidR="000001A1" w:rsidRDefault="000001A1" w:rsidP="000001A1">
            <w:pPr>
              <w:pStyle w:val="Tabletext"/>
              <w:ind w:left="0"/>
              <w:rPr>
                <w:ins w:id="439" w:author="Talja Sari" w:date="2017-03-21T17:13:00Z"/>
                <w:color w:val="auto"/>
                <w:sz w:val="22"/>
                <w:lang w:eastAsia="de-DE"/>
              </w:rPr>
            </w:pPr>
          </w:p>
          <w:p w:rsidR="000001A1" w:rsidRDefault="000001A1" w:rsidP="000001A1">
            <w:pPr>
              <w:pStyle w:val="Tabletext"/>
              <w:ind w:left="0"/>
              <w:rPr>
                <w:ins w:id="440" w:author="Talja Sari" w:date="2017-03-21T17:13:00Z"/>
                <w:color w:val="auto"/>
                <w:sz w:val="22"/>
                <w:lang w:eastAsia="de-DE"/>
              </w:rPr>
            </w:pPr>
          </w:p>
          <w:p w:rsidR="000001A1" w:rsidRDefault="000001A1" w:rsidP="000001A1">
            <w:pPr>
              <w:pStyle w:val="Tabletext"/>
              <w:ind w:left="0"/>
              <w:rPr>
                <w:ins w:id="441" w:author="Talja Sari" w:date="2017-03-21T17:13:00Z"/>
                <w:color w:val="auto"/>
                <w:sz w:val="22"/>
                <w:lang w:eastAsia="de-DE"/>
              </w:rPr>
            </w:pPr>
          </w:p>
          <w:p w:rsidR="000001A1" w:rsidRDefault="000001A1" w:rsidP="000001A1">
            <w:pPr>
              <w:pStyle w:val="Tabletext"/>
              <w:ind w:left="0"/>
              <w:rPr>
                <w:ins w:id="442" w:author="Talja Sari" w:date="2017-03-21T17:13:00Z"/>
                <w:color w:val="auto"/>
                <w:sz w:val="22"/>
                <w:lang w:eastAsia="de-DE"/>
              </w:rPr>
            </w:pPr>
          </w:p>
          <w:p w:rsidR="000001A1" w:rsidRPr="00FF28C7" w:rsidRDefault="000001A1" w:rsidP="000001A1">
            <w:pPr>
              <w:pStyle w:val="Tabletext"/>
              <w:ind w:left="0"/>
              <w:rPr>
                <w:color w:val="auto"/>
                <w:sz w:val="22"/>
                <w:lang w:eastAsia="de-DE"/>
              </w:rPr>
            </w:pPr>
            <w:ins w:id="443" w:author="Talja Sari" w:date="2017-03-21T17:13:00Z">
              <w:r>
                <w:rPr>
                  <w:color w:val="auto"/>
                  <w:sz w:val="22"/>
                  <w:lang w:eastAsia="de-DE"/>
                </w:rPr>
                <w:t>VTS provides information within national common operating picture.</w:t>
              </w:r>
            </w:ins>
          </w:p>
        </w:tc>
        <w:tc>
          <w:tcPr>
            <w:tcW w:w="4394" w:type="dxa"/>
          </w:tcPr>
          <w:p w:rsidR="00FF28C7" w:rsidRDefault="00FF28C7" w:rsidP="007017F1">
            <w:pPr>
              <w:pStyle w:val="BodyText"/>
              <w:spacing w:before="120"/>
              <w:contextualSpacing/>
              <w:rPr>
                <w:lang w:eastAsia="de-DE"/>
              </w:rPr>
            </w:pPr>
            <w:r>
              <w:rPr>
                <w:lang w:eastAsia="de-DE"/>
              </w:rPr>
              <w:lastRenderedPageBreak/>
              <w:t xml:space="preserve">Reduction in </w:t>
            </w:r>
            <w:proofErr w:type="gramStart"/>
            <w:r>
              <w:rPr>
                <w:lang w:eastAsia="de-DE"/>
              </w:rPr>
              <w:t>……</w:t>
            </w:r>
            <w:proofErr w:type="gramEnd"/>
          </w:p>
          <w:p w:rsidR="00FF28C7" w:rsidRDefault="00FF28C7" w:rsidP="007017F1">
            <w:pPr>
              <w:pStyle w:val="BodyText"/>
              <w:spacing w:before="120"/>
              <w:contextualSpacing/>
              <w:rPr>
                <w:lang w:eastAsia="de-DE"/>
              </w:rPr>
            </w:pPr>
          </w:p>
          <w:p w:rsidR="00FF28C7" w:rsidRDefault="00FF28C7" w:rsidP="00C35E86">
            <w:pPr>
              <w:pStyle w:val="BodyText"/>
              <w:numPr>
                <w:ilvl w:val="0"/>
                <w:numId w:val="56"/>
              </w:numPr>
              <w:spacing w:before="120" w:line="240" w:lineRule="auto"/>
              <w:contextualSpacing/>
              <w:jc w:val="both"/>
              <w:rPr>
                <w:lang w:eastAsia="de-DE"/>
              </w:rPr>
            </w:pPr>
            <w:r>
              <w:rPr>
                <w:lang w:eastAsia="de-DE"/>
              </w:rPr>
              <w:t>Percentage of vessels passing the VTS area without accidents / incidents / near misses</w:t>
            </w:r>
          </w:p>
          <w:p w:rsidR="00FF28C7" w:rsidRDefault="00FF28C7" w:rsidP="00C35E86">
            <w:pPr>
              <w:pStyle w:val="BodyText"/>
              <w:numPr>
                <w:ilvl w:val="0"/>
                <w:numId w:val="56"/>
              </w:numPr>
              <w:spacing w:before="120" w:line="240" w:lineRule="auto"/>
              <w:contextualSpacing/>
              <w:jc w:val="both"/>
              <w:rPr>
                <w:lang w:eastAsia="de-DE"/>
              </w:rPr>
            </w:pPr>
            <w:proofErr w:type="gramStart"/>
            <w:r>
              <w:rPr>
                <w:lang w:eastAsia="de-DE"/>
              </w:rPr>
              <w:t xml:space="preserve">Number of vessels where VTS provided information / interacted which resolved </w:t>
            </w:r>
            <w:r>
              <w:rPr>
                <w:lang w:eastAsia="de-DE"/>
              </w:rPr>
              <w:lastRenderedPageBreak/>
              <w:t>the situation prior to it further developing.</w:t>
            </w:r>
            <w:proofErr w:type="gramEnd"/>
          </w:p>
          <w:p w:rsidR="00FF28C7" w:rsidRDefault="00FF28C7" w:rsidP="00C35E86">
            <w:pPr>
              <w:pStyle w:val="BodyText"/>
              <w:numPr>
                <w:ilvl w:val="0"/>
                <w:numId w:val="56"/>
              </w:numPr>
              <w:spacing w:before="120" w:line="240" w:lineRule="auto"/>
              <w:contextualSpacing/>
              <w:jc w:val="both"/>
              <w:rPr>
                <w:lang w:eastAsia="de-DE"/>
              </w:rPr>
            </w:pPr>
            <w:proofErr w:type="gramStart"/>
            <w:r>
              <w:rPr>
                <w:lang w:eastAsia="de-DE"/>
              </w:rPr>
              <w:t>How many times has a grounding been prevented (e.g. avoidance before entering shallow waters).</w:t>
            </w:r>
            <w:proofErr w:type="gramEnd"/>
          </w:p>
          <w:p w:rsidR="00FF28C7" w:rsidRDefault="00FF28C7" w:rsidP="00C35E86">
            <w:pPr>
              <w:pStyle w:val="BodyText"/>
              <w:numPr>
                <w:ilvl w:val="0"/>
                <w:numId w:val="56"/>
              </w:numPr>
              <w:spacing w:before="120" w:line="240" w:lineRule="auto"/>
              <w:contextualSpacing/>
              <w:jc w:val="both"/>
              <w:rPr>
                <w:lang w:eastAsia="de-DE"/>
              </w:rPr>
            </w:pPr>
            <w:r>
              <w:rPr>
                <w:lang w:eastAsia="de-DE"/>
              </w:rPr>
              <w:t>How many times has a collision been prevented</w:t>
            </w:r>
          </w:p>
          <w:p w:rsidR="00FF28C7" w:rsidRPr="00FF28C7" w:rsidRDefault="00FF28C7" w:rsidP="000001A1">
            <w:pPr>
              <w:pStyle w:val="Tabletext"/>
              <w:rPr>
                <w:color w:val="auto"/>
                <w:sz w:val="22"/>
                <w:lang w:eastAsia="de-DE"/>
              </w:rPr>
            </w:pPr>
            <w:proofErr w:type="gramStart"/>
            <w:r w:rsidRPr="00FF28C7">
              <w:rPr>
                <w:color w:val="auto"/>
                <w:sz w:val="22"/>
                <w:lang w:eastAsia="de-DE"/>
              </w:rPr>
              <w:t xml:space="preserve">Relativity number of </w:t>
            </w:r>
            <w:ins w:id="444" w:author="Talja Sari" w:date="2017-03-21T17:12:00Z">
              <w:r w:rsidR="000001A1">
                <w:rPr>
                  <w:color w:val="auto"/>
                  <w:sz w:val="22"/>
                  <w:lang w:eastAsia="de-DE"/>
                </w:rPr>
                <w:t xml:space="preserve">interventions, </w:t>
              </w:r>
            </w:ins>
            <w:proofErr w:type="spellStart"/>
            <w:r w:rsidRPr="00FF28C7">
              <w:rPr>
                <w:color w:val="auto"/>
                <w:sz w:val="22"/>
                <w:lang w:eastAsia="de-DE"/>
              </w:rPr>
              <w:t>incidents</w:t>
            </w:r>
            <w:del w:id="445" w:author="Talja Sari" w:date="2017-03-21T17:12:00Z">
              <w:r w:rsidRPr="00FF28C7" w:rsidDel="000001A1">
                <w:rPr>
                  <w:color w:val="auto"/>
                  <w:sz w:val="22"/>
                  <w:lang w:eastAsia="de-DE"/>
                </w:rPr>
                <w:delText xml:space="preserve"> /</w:delText>
              </w:r>
            </w:del>
            <w:ins w:id="446" w:author="Talja Sari" w:date="2017-03-21T17:12:00Z">
              <w:r w:rsidR="000001A1">
                <w:rPr>
                  <w:color w:val="auto"/>
                  <w:sz w:val="22"/>
                  <w:lang w:eastAsia="de-DE"/>
                </w:rPr>
                <w:t>and</w:t>
              </w:r>
              <w:proofErr w:type="spellEnd"/>
              <w:r w:rsidR="000001A1">
                <w:rPr>
                  <w:color w:val="auto"/>
                  <w:sz w:val="22"/>
                  <w:lang w:eastAsia="de-DE"/>
                </w:rPr>
                <w:t xml:space="preserve"> </w:t>
              </w:r>
            </w:ins>
            <w:del w:id="447" w:author="Talja Sari" w:date="2017-03-21T17:12:00Z">
              <w:r w:rsidRPr="00FF28C7" w:rsidDel="000001A1">
                <w:rPr>
                  <w:color w:val="auto"/>
                  <w:sz w:val="22"/>
                  <w:lang w:eastAsia="de-DE"/>
                </w:rPr>
                <w:delText xml:space="preserve"> </w:delText>
              </w:r>
            </w:del>
            <w:r w:rsidRPr="00FF28C7">
              <w:rPr>
                <w:color w:val="auto"/>
                <w:sz w:val="22"/>
                <w:lang w:eastAsia="de-DE"/>
              </w:rPr>
              <w:t>event</w:t>
            </w:r>
            <w:ins w:id="448" w:author="Talja Sari" w:date="2017-03-21T17:12:00Z">
              <w:r w:rsidR="000001A1">
                <w:rPr>
                  <w:color w:val="auto"/>
                  <w:sz w:val="22"/>
                  <w:lang w:eastAsia="de-DE"/>
                </w:rPr>
                <w:t>s</w:t>
              </w:r>
            </w:ins>
            <w:r w:rsidRPr="00FF28C7">
              <w:rPr>
                <w:color w:val="auto"/>
                <w:sz w:val="22"/>
                <w:lang w:eastAsia="de-DE"/>
              </w:rPr>
              <w:t xml:space="preserve"> by route or passage or VTS area</w:t>
            </w:r>
            <w:ins w:id="449" w:author="Talja Sari" w:date="2017-03-21T17:12:00Z">
              <w:r w:rsidR="000001A1">
                <w:rPr>
                  <w:color w:val="auto"/>
                  <w:sz w:val="22"/>
                  <w:lang w:eastAsia="de-DE"/>
                </w:rPr>
                <w:t>.</w:t>
              </w:r>
            </w:ins>
            <w:proofErr w:type="gramEnd"/>
          </w:p>
        </w:tc>
      </w:tr>
      <w:tr w:rsidR="00FF28C7" w:rsidTr="00ED3353">
        <w:trPr>
          <w:trHeight w:val="454"/>
        </w:trPr>
        <w:tc>
          <w:tcPr>
            <w:tcW w:w="4644" w:type="dxa"/>
          </w:tcPr>
          <w:p w:rsidR="00FF28C7" w:rsidRPr="0039532B" w:rsidRDefault="00FF28C7" w:rsidP="0039532B">
            <w:pPr>
              <w:pStyle w:val="BodyText"/>
              <w:rPr>
                <w:i/>
                <w:u w:val="single"/>
                <w:lang w:eastAsia="de-DE"/>
              </w:rPr>
            </w:pPr>
          </w:p>
        </w:tc>
        <w:tc>
          <w:tcPr>
            <w:tcW w:w="5812" w:type="dxa"/>
          </w:tcPr>
          <w:p w:rsidR="00FF28C7" w:rsidRDefault="00FF28C7" w:rsidP="00AA3E01">
            <w:pPr>
              <w:pStyle w:val="Tabletext"/>
              <w:rPr>
                <w:lang w:eastAsia="de-DE"/>
              </w:rPr>
            </w:pPr>
          </w:p>
        </w:tc>
        <w:tc>
          <w:tcPr>
            <w:tcW w:w="4394" w:type="dxa"/>
          </w:tcPr>
          <w:p w:rsidR="00FF28C7" w:rsidRDefault="00FF28C7" w:rsidP="00D653B1">
            <w:pPr>
              <w:pStyle w:val="Tabletext"/>
              <w:rPr>
                <w:lang w:eastAsia="de-DE"/>
              </w:rPr>
            </w:pPr>
          </w:p>
        </w:tc>
      </w:tr>
      <w:tr w:rsidR="00FF28C7" w:rsidTr="00ED3353">
        <w:trPr>
          <w:trHeight w:val="454"/>
        </w:trPr>
        <w:tc>
          <w:tcPr>
            <w:tcW w:w="4644" w:type="dxa"/>
          </w:tcPr>
          <w:p w:rsidR="00FF28C7" w:rsidRPr="0039532B" w:rsidRDefault="00FF28C7" w:rsidP="0039532B">
            <w:pPr>
              <w:pStyle w:val="BodyText"/>
              <w:rPr>
                <w:i/>
                <w:u w:val="single"/>
                <w:lang w:eastAsia="de-DE"/>
              </w:rPr>
            </w:pPr>
          </w:p>
        </w:tc>
        <w:tc>
          <w:tcPr>
            <w:tcW w:w="5812" w:type="dxa"/>
          </w:tcPr>
          <w:p w:rsidR="00FF28C7" w:rsidRDefault="00FF28C7" w:rsidP="00AA3E01">
            <w:pPr>
              <w:pStyle w:val="Tabletext"/>
              <w:rPr>
                <w:lang w:eastAsia="de-DE"/>
              </w:rPr>
            </w:pPr>
          </w:p>
        </w:tc>
        <w:tc>
          <w:tcPr>
            <w:tcW w:w="4394" w:type="dxa"/>
          </w:tcPr>
          <w:p w:rsidR="00FF28C7" w:rsidRDefault="00FF28C7" w:rsidP="00D653B1">
            <w:pPr>
              <w:pStyle w:val="Tabletext"/>
              <w:rPr>
                <w:lang w:eastAsia="de-DE"/>
              </w:rPr>
            </w:pPr>
          </w:p>
        </w:tc>
      </w:tr>
    </w:tbl>
    <w:p w:rsidR="008972C3" w:rsidRDefault="008972C3" w:rsidP="008972C3">
      <w:pPr>
        <w:jc w:val="both"/>
      </w:pPr>
    </w:p>
    <w:p w:rsidR="008972C3" w:rsidRDefault="008972C3" w:rsidP="008972C3">
      <w:pPr>
        <w:pStyle w:val="Default"/>
        <w:rPr>
          <w:color w:val="auto"/>
        </w:rPr>
      </w:pPr>
    </w:p>
    <w:p w:rsidR="0042565E" w:rsidRDefault="0042565E" w:rsidP="00476942">
      <w:pPr>
        <w:pStyle w:val="BodyText"/>
        <w:rPr>
          <w:ins w:id="450" w:author="Talja Sari" w:date="2017-03-21T15:59:00Z"/>
        </w:rPr>
      </w:pPr>
    </w:p>
    <w:p w:rsidR="00151A8B" w:rsidRDefault="00151A8B" w:rsidP="00476942">
      <w:pPr>
        <w:pStyle w:val="BodyText"/>
        <w:rPr>
          <w:ins w:id="451" w:author="Talja Sari" w:date="2017-03-21T15:59:00Z"/>
        </w:rPr>
      </w:pPr>
    </w:p>
    <w:p w:rsidR="00151A8B" w:rsidRDefault="00151A8B" w:rsidP="00476942">
      <w:pPr>
        <w:pStyle w:val="BodyText"/>
        <w:rPr>
          <w:ins w:id="452" w:author="Talja Sari" w:date="2017-03-21T15:59:00Z"/>
        </w:rPr>
      </w:pPr>
    </w:p>
    <w:p w:rsidR="00151A8B" w:rsidRDefault="00151A8B" w:rsidP="00476942">
      <w:pPr>
        <w:pStyle w:val="BodyText"/>
        <w:rPr>
          <w:ins w:id="453" w:author="Talja Sari" w:date="2017-03-21T15:59:00Z"/>
        </w:rPr>
      </w:pPr>
    </w:p>
    <w:p w:rsidR="00151A8B" w:rsidRDefault="00151A8B" w:rsidP="00476942">
      <w:pPr>
        <w:pStyle w:val="BodyText"/>
        <w:rPr>
          <w:ins w:id="454" w:author="Talja Sari" w:date="2017-03-21T15:59:00Z"/>
        </w:rPr>
      </w:pPr>
    </w:p>
    <w:p w:rsidR="00151A8B" w:rsidRDefault="00151A8B" w:rsidP="00476942">
      <w:pPr>
        <w:pStyle w:val="BodyText"/>
        <w:rPr>
          <w:ins w:id="455" w:author="Talja Sari" w:date="2017-03-21T15:59:00Z"/>
        </w:rPr>
      </w:pPr>
    </w:p>
    <w:p w:rsidR="00151A8B" w:rsidRDefault="00151A8B" w:rsidP="00476942">
      <w:pPr>
        <w:pStyle w:val="BodyText"/>
        <w:rPr>
          <w:ins w:id="456" w:author="Talja Sari" w:date="2017-03-21T15:59:00Z"/>
        </w:rPr>
      </w:pPr>
    </w:p>
    <w:p w:rsidR="00151A8B" w:rsidRDefault="00151A8B" w:rsidP="00476942">
      <w:pPr>
        <w:pStyle w:val="BodyText"/>
        <w:rPr>
          <w:ins w:id="457" w:author="Talja Sari" w:date="2017-03-21T15:59:00Z"/>
        </w:rPr>
      </w:pPr>
    </w:p>
    <w:p w:rsidR="00BA7A0D" w:rsidRDefault="00584C57" w:rsidP="00BA7A0D">
      <w:pPr>
        <w:rPr>
          <w:ins w:id="458" w:author="Talja Sari" w:date="2017-03-21T16:13:00Z"/>
          <w:b/>
          <w:color w:val="FF0000"/>
          <w:sz w:val="28"/>
          <w:szCs w:val="28"/>
          <w:lang w:val="en-US"/>
        </w:rPr>
        <w:pPrChange w:id="459" w:author="Talja Sari" w:date="2017-03-21T16:13:00Z">
          <w:pPr>
            <w:pStyle w:val="BodyText"/>
          </w:pPr>
        </w:pPrChange>
      </w:pPr>
      <w:ins w:id="460" w:author="Talja Sari" w:date="2017-03-21T16:01:00Z">
        <w:r w:rsidRPr="00584C57">
          <w:rPr>
            <w:b/>
            <w:sz w:val="28"/>
            <w:szCs w:val="28"/>
            <w:rPrChange w:id="461" w:author="Talja Sari" w:date="2017-03-21T16:02:00Z">
              <w:rPr/>
            </w:rPrChange>
          </w:rPr>
          <w:lastRenderedPageBreak/>
          <w:t>ANNEX B</w:t>
        </w:r>
      </w:ins>
      <w:ins w:id="462" w:author="Talja Sari" w:date="2017-03-21T16:02:00Z">
        <w:r w:rsidR="00151A8B" w:rsidRPr="00151A8B">
          <w:rPr>
            <w:b/>
            <w:color w:val="FF0000"/>
            <w:sz w:val="28"/>
            <w:szCs w:val="28"/>
            <w:lang w:val="en-US"/>
          </w:rPr>
          <w:t xml:space="preserve"> </w:t>
        </w:r>
        <w:r w:rsidR="00151A8B" w:rsidRPr="00F6283E">
          <w:rPr>
            <w:b/>
            <w:color w:val="FF0000"/>
            <w:sz w:val="28"/>
            <w:szCs w:val="28"/>
            <w:lang w:val="en-US"/>
          </w:rPr>
          <w:t>Recommended analysis algorithm for assessment of the objectives implemented.</w:t>
        </w:r>
      </w:ins>
    </w:p>
    <w:p w:rsidR="00BA7A0D" w:rsidRPr="00BA7A0D" w:rsidRDefault="00BA7A0D" w:rsidP="00BA7A0D">
      <w:pPr>
        <w:rPr>
          <w:ins w:id="463" w:author="Talja Sari" w:date="2017-03-21T16:12:00Z"/>
          <w:b/>
          <w:color w:val="FF0000"/>
          <w:sz w:val="28"/>
          <w:szCs w:val="28"/>
          <w:lang w:val="en-US"/>
          <w:rPrChange w:id="464" w:author="Talja Sari" w:date="2017-03-21T16:13:00Z">
            <w:rPr>
              <w:ins w:id="465" w:author="Talja Sari" w:date="2017-03-21T16:12:00Z"/>
              <w:b/>
              <w:sz w:val="28"/>
              <w:szCs w:val="28"/>
            </w:rPr>
          </w:rPrChange>
        </w:rPr>
        <w:pPrChange w:id="466" w:author="Talja Sari" w:date="2017-03-21T16:13:00Z">
          <w:pPr>
            <w:pStyle w:val="BodyText"/>
          </w:pPr>
        </w:pPrChange>
      </w:pPr>
    </w:p>
    <w:p w:rsidR="009554A8" w:rsidRPr="00151A8B" w:rsidRDefault="00AD71A7" w:rsidP="00476942">
      <w:pPr>
        <w:pStyle w:val="BodyText"/>
        <w:rPr>
          <w:b/>
          <w:sz w:val="28"/>
          <w:szCs w:val="28"/>
          <w:rPrChange w:id="467" w:author="Talja Sari" w:date="2017-03-21T16:02:00Z">
            <w:rPr/>
          </w:rPrChange>
        </w:rPr>
      </w:pPr>
      <w:ins w:id="468" w:author="Talja Sari" w:date="2017-03-21T16:13:00Z">
        <w:r>
          <w:rPr>
            <w:b/>
            <w:noProof/>
            <w:sz w:val="28"/>
            <w:szCs w:val="28"/>
            <w:lang w:eastAsia="en-GB"/>
            <w:rPrChange w:id="469">
              <w:rPr>
                <w:noProof/>
                <w:lang w:eastAsia="en-GB"/>
              </w:rPr>
            </w:rPrChange>
          </w:rPr>
          <w:drawing>
            <wp:inline distT="0" distB="0" distL="0" distR="0">
              <wp:extent cx="5724525" cy="5156377"/>
              <wp:effectExtent l="0" t="0" r="0" b="6350"/>
              <wp:docPr id="41" name="Kuva 41" descr="D:\Flow 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low chart.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35454" cy="5166221"/>
                      </a:xfrm>
                      <a:prstGeom prst="rect">
                        <a:avLst/>
                      </a:prstGeom>
                      <a:noFill/>
                      <a:ln>
                        <a:noFill/>
                      </a:ln>
                    </pic:spPr>
                  </pic:pic>
                </a:graphicData>
              </a:graphic>
            </wp:inline>
          </w:drawing>
        </w:r>
      </w:ins>
    </w:p>
    <w:sectPr w:rsidR="009554A8" w:rsidRPr="00151A8B" w:rsidSect="0042565E">
      <w:headerReference w:type="even" r:id="rId28"/>
      <w:headerReference w:type="default" r:id="rId29"/>
      <w:footerReference w:type="default" r:id="rId30"/>
      <w:headerReference w:type="first" r:id="rId31"/>
      <w:pgSz w:w="16838" w:h="11906" w:orient="landscape" w:code="9"/>
      <w:pgMar w:top="907" w:right="567" w:bottom="794" w:left="1134"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515" w:rsidRDefault="00596515" w:rsidP="003274DB">
      <w:r>
        <w:separator/>
      </w:r>
    </w:p>
    <w:p w:rsidR="00596515" w:rsidRDefault="00596515"/>
  </w:endnote>
  <w:endnote w:type="continuationSeparator" w:id="0">
    <w:p w:rsidR="00596515" w:rsidRDefault="00596515" w:rsidP="003274DB">
      <w:r>
        <w:continuationSeparator/>
      </w:r>
    </w:p>
    <w:p w:rsidR="00596515" w:rsidRDefault="005965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584C57" w:rsidP="00EC7C87">
    <w:pPr>
      <w:pStyle w:val="Footer"/>
      <w:framePr w:wrap="none" w:vAnchor="text" w:hAnchor="margin" w:xAlign="right" w:y="1"/>
      <w:rPr>
        <w:rStyle w:val="PageNumber"/>
      </w:rPr>
    </w:pPr>
    <w:r>
      <w:rPr>
        <w:rStyle w:val="PageNumber"/>
      </w:rPr>
      <w:fldChar w:fldCharType="begin"/>
    </w:r>
    <w:r w:rsidR="007017F1">
      <w:rPr>
        <w:rStyle w:val="PageNumber"/>
      </w:rPr>
      <w:instrText xml:space="preserve">PAGE  </w:instrText>
    </w:r>
    <w:r>
      <w:rPr>
        <w:rStyle w:val="PageNumber"/>
      </w:rPr>
      <w:fldChar w:fldCharType="end"/>
    </w:r>
  </w:p>
  <w:p w:rsidR="007017F1" w:rsidRDefault="00584C57" w:rsidP="00C907DF">
    <w:pPr>
      <w:pStyle w:val="Footer"/>
      <w:framePr w:wrap="none" w:vAnchor="text" w:hAnchor="margin" w:xAlign="right" w:y="1"/>
      <w:ind w:right="360"/>
      <w:rPr>
        <w:rStyle w:val="PageNumber"/>
      </w:rPr>
    </w:pPr>
    <w:r>
      <w:rPr>
        <w:rStyle w:val="PageNumber"/>
      </w:rPr>
      <w:fldChar w:fldCharType="begin"/>
    </w:r>
    <w:r w:rsidR="007017F1">
      <w:rPr>
        <w:rStyle w:val="PageNumber"/>
      </w:rPr>
      <w:instrText xml:space="preserve">PAGE  </w:instrText>
    </w:r>
    <w:r>
      <w:rPr>
        <w:rStyle w:val="PageNumber"/>
      </w:rPr>
      <w:fldChar w:fldCharType="end"/>
    </w:r>
  </w:p>
  <w:p w:rsidR="007017F1" w:rsidRDefault="00584C57" w:rsidP="00A97900">
    <w:pPr>
      <w:pStyle w:val="Footer"/>
      <w:framePr w:wrap="none" w:vAnchor="text" w:hAnchor="margin" w:xAlign="right" w:y="1"/>
      <w:ind w:right="360"/>
      <w:rPr>
        <w:rStyle w:val="PageNumber"/>
      </w:rPr>
    </w:pPr>
    <w:r>
      <w:rPr>
        <w:rStyle w:val="PageNumber"/>
      </w:rPr>
      <w:fldChar w:fldCharType="begin"/>
    </w:r>
    <w:r w:rsidR="007017F1">
      <w:rPr>
        <w:rStyle w:val="PageNumber"/>
      </w:rPr>
      <w:instrText xml:space="preserve">PAGE  </w:instrText>
    </w:r>
    <w:r>
      <w:rPr>
        <w:rStyle w:val="PageNumber"/>
      </w:rPr>
      <w:fldChar w:fldCharType="end"/>
    </w:r>
  </w:p>
  <w:p w:rsidR="007017F1" w:rsidRDefault="00584C57" w:rsidP="005378A6">
    <w:pPr>
      <w:pStyle w:val="Footer"/>
      <w:framePr w:wrap="none" w:vAnchor="text" w:hAnchor="margin" w:xAlign="right" w:y="1"/>
      <w:ind w:right="360"/>
      <w:rPr>
        <w:rStyle w:val="PageNumber"/>
      </w:rPr>
    </w:pPr>
    <w:r>
      <w:rPr>
        <w:rStyle w:val="PageNumber"/>
      </w:rPr>
      <w:fldChar w:fldCharType="begin"/>
    </w:r>
    <w:r w:rsidR="007017F1">
      <w:rPr>
        <w:rStyle w:val="PageNumber"/>
      </w:rPr>
      <w:instrText xml:space="preserve">PAGE  </w:instrText>
    </w:r>
    <w:r>
      <w:rPr>
        <w:rStyle w:val="PageNumber"/>
      </w:rPr>
      <w:fldChar w:fldCharType="end"/>
    </w:r>
  </w:p>
  <w:p w:rsidR="007017F1" w:rsidRDefault="007017F1"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596515" w:rsidP="008747E0">
    <w:pPr>
      <w:pStyle w:val="Footer"/>
    </w:pPr>
    <w:r>
      <w:rPr>
        <w:noProof/>
        <w:lang w:eastAsia="en-GB"/>
      </w:rPr>
      <w:pict>
        <v:line id="Connecteur droit 11" o:spid="_x0000_s2068"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w:r>
  </w:p>
  <w:p w:rsidR="007017F1" w:rsidRPr="00ED2A8D" w:rsidRDefault="007017F1" w:rsidP="008747E0">
    <w:pPr>
      <w:pStyle w:val="Footer"/>
    </w:pPr>
    <w:r w:rsidRPr="00442889">
      <w:rPr>
        <w:noProof/>
        <w:lang w:eastAsia="en-GB"/>
      </w:rPr>
      <w:drawing>
        <wp:anchor distT="0" distB="0" distL="114300" distR="114300" simplePos="0" relativeHeight="251661312" behindDoc="1" locked="0" layoutInCell="1" allowOverlap="1">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rsidR="007017F1" w:rsidRPr="00ED2A8D" w:rsidRDefault="007017F1" w:rsidP="008747E0">
    <w:pPr>
      <w:pStyle w:val="Footer"/>
    </w:pPr>
  </w:p>
  <w:p w:rsidR="007017F1" w:rsidRPr="00ED2A8D" w:rsidRDefault="007017F1" w:rsidP="008747E0">
    <w:pPr>
      <w:pStyle w:val="Footer"/>
    </w:pPr>
  </w:p>
  <w:p w:rsidR="007017F1" w:rsidRPr="00ED2A8D" w:rsidRDefault="007017F1"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596515" w:rsidP="00525922">
    <w:pPr>
      <w:pStyle w:val="Footerlandscape"/>
    </w:pPr>
    <w:r>
      <w:rPr>
        <w:noProof/>
        <w:lang w:eastAsia="en-GB"/>
      </w:rPr>
      <w:pict>
        <v:line id="_x0000_s2067"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w:r>
  </w:p>
  <w:p w:rsidR="007017F1" w:rsidRPr="00AD71A7" w:rsidRDefault="00584C57" w:rsidP="00525922">
    <w:pPr>
      <w:pStyle w:val="Footerlandscape"/>
      <w:rPr>
        <w:rStyle w:val="PageNumber"/>
        <w:szCs w:val="15"/>
        <w:lang w:val="fi-FI"/>
        <w:rPrChange w:id="6" w:author="SOE-VTSS100 Brandt Jørgen" w:date="2017-03-23T16:17:00Z">
          <w:rPr>
            <w:rStyle w:val="PageNumber"/>
            <w:szCs w:val="15"/>
          </w:rPr>
        </w:rPrChange>
      </w:rPr>
    </w:pPr>
    <w:r w:rsidRPr="00C907DF">
      <w:rPr>
        <w:szCs w:val="15"/>
      </w:rPr>
      <w:fldChar w:fldCharType="begin"/>
    </w:r>
    <w:r w:rsidR="007017F1" w:rsidRPr="00C907DF">
      <w:rPr>
        <w:szCs w:val="15"/>
      </w:rPr>
      <w:instrText xml:space="preserve"> STYLEREF "Document title" \* MERGEFORMAT </w:instrText>
    </w:r>
    <w:r w:rsidRPr="00C907DF">
      <w:rPr>
        <w:szCs w:val="15"/>
      </w:rPr>
      <w:fldChar w:fldCharType="separate"/>
    </w:r>
    <w:r w:rsidR="00151A8B">
      <w:rPr>
        <w:b w:val="0"/>
        <w:bCs/>
        <w:noProof/>
        <w:szCs w:val="15"/>
        <w:lang w:val="fi-FI"/>
      </w:rPr>
      <w:t>Virhe. Määritä Aloitus-välilehdessä Document title, jota haluat käyttää tähän kirjoitettavaan tekstiin.</w:t>
    </w:r>
    <w:r w:rsidRPr="00C907DF">
      <w:rPr>
        <w:szCs w:val="15"/>
      </w:rPr>
      <w:fldChar w:fldCharType="end"/>
    </w:r>
    <w:r w:rsidR="007017F1" w:rsidRPr="00C907DF">
      <w:rPr>
        <w:szCs w:val="15"/>
      </w:rPr>
      <w:t xml:space="preserve"> </w:t>
    </w:r>
    <w:r w:rsidR="00596515">
      <w:fldChar w:fldCharType="begin"/>
    </w:r>
    <w:r w:rsidR="00596515">
      <w:instrText xml:space="preserve"> STYLEREF "Document number" \* MERGEFORMAT </w:instrText>
    </w:r>
    <w:r w:rsidR="00596515">
      <w:fldChar w:fldCharType="separate"/>
    </w:r>
    <w:r w:rsidR="00151A8B">
      <w:rPr>
        <w:noProof/>
        <w:szCs w:val="15"/>
      </w:rPr>
      <w:t>mEASURES GUIDELINES for setting objectives for a vts and achieving them TO EVALUATE THE EFFECTIVENESS OF VTS</w:t>
    </w:r>
    <w:r w:rsidR="00596515">
      <w:rPr>
        <w:noProof/>
        <w:szCs w:val="15"/>
      </w:rPr>
      <w:fldChar w:fldCharType="end"/>
    </w:r>
    <w:r w:rsidR="007017F1" w:rsidRPr="00C907DF">
      <w:rPr>
        <w:szCs w:val="15"/>
      </w:rPr>
      <w:t xml:space="preserve"> –</w:t>
    </w:r>
    <w:r w:rsidR="007017F1">
      <w:rPr>
        <w:szCs w:val="15"/>
      </w:rPr>
      <w:t xml:space="preserve"> </w:t>
    </w:r>
    <w:r w:rsidR="00596515">
      <w:fldChar w:fldCharType="begin"/>
    </w:r>
    <w:r w:rsidR="00596515">
      <w:instrText xml:space="preserve"> STYLEREF Subtitle \* MERGEFORMAT </w:instrText>
    </w:r>
    <w:r w:rsidR="00596515">
      <w:fldChar w:fldCharType="separate"/>
    </w:r>
    <w:r w:rsidR="00151A8B">
      <w:rPr>
        <w:b w:val="0"/>
        <w:bCs/>
        <w:noProof/>
        <w:szCs w:val="15"/>
        <w:lang w:val="fi-FI"/>
      </w:rPr>
      <w:t>Virhe. Määritä Aloitus-välilehdessä Subtitle, jota haluat käyttää tähän kirjoitettavaan tekstiin.</w:t>
    </w:r>
    <w:r w:rsidR="00596515">
      <w:rPr>
        <w:b w:val="0"/>
        <w:bCs/>
        <w:noProof/>
        <w:szCs w:val="15"/>
        <w:lang w:val="fi-FI"/>
      </w:rPr>
      <w:fldChar w:fldCharType="end"/>
    </w:r>
  </w:p>
  <w:p w:rsidR="007017F1" w:rsidRPr="00525922" w:rsidRDefault="00596515" w:rsidP="00525922">
    <w:pPr>
      <w:pStyle w:val="Footerlandscape"/>
      <w:rPr>
        <w:szCs w:val="15"/>
      </w:rPr>
    </w:pPr>
    <w:r>
      <w:fldChar w:fldCharType="begin"/>
    </w:r>
    <w:r>
      <w:instrText xml:space="preserve"> STYLEREF "Edition number" \* MERGEFORMAT </w:instrText>
    </w:r>
    <w:r>
      <w:fldChar w:fldCharType="separate"/>
    </w:r>
    <w:r w:rsidR="00151A8B">
      <w:rPr>
        <w:noProof/>
        <w:szCs w:val="15"/>
      </w:rPr>
      <w:t>Edition 1.0</w:t>
    </w:r>
    <w:r>
      <w:rPr>
        <w:noProof/>
        <w:szCs w:val="15"/>
      </w:rPr>
      <w:fldChar w:fldCharType="end"/>
    </w:r>
    <w:r w:rsidR="007017F1" w:rsidRPr="00C907DF">
      <w:rPr>
        <w:szCs w:val="15"/>
      </w:rPr>
      <w:tab/>
    </w:r>
    <w:r w:rsidR="007017F1">
      <w:rPr>
        <w:szCs w:val="15"/>
      </w:rPr>
      <w:t xml:space="preserve">P </w:t>
    </w:r>
    <w:r w:rsidR="00584C57" w:rsidRPr="00C907DF">
      <w:rPr>
        <w:rStyle w:val="PageNumber"/>
        <w:szCs w:val="15"/>
      </w:rPr>
      <w:fldChar w:fldCharType="begin"/>
    </w:r>
    <w:r w:rsidR="007017F1" w:rsidRPr="00C907DF">
      <w:rPr>
        <w:rStyle w:val="PageNumber"/>
        <w:szCs w:val="15"/>
      </w:rPr>
      <w:instrText xml:space="preserve">PAGE  </w:instrText>
    </w:r>
    <w:r w:rsidR="00584C57" w:rsidRPr="00C907DF">
      <w:rPr>
        <w:rStyle w:val="PageNumber"/>
        <w:szCs w:val="15"/>
      </w:rPr>
      <w:fldChar w:fldCharType="separate"/>
    </w:r>
    <w:r w:rsidR="007017F1">
      <w:rPr>
        <w:rStyle w:val="PageNumber"/>
        <w:noProof/>
        <w:szCs w:val="15"/>
      </w:rPr>
      <w:t>3</w:t>
    </w:r>
    <w:r w:rsidR="00584C57"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Pr="00C716E5" w:rsidRDefault="007017F1" w:rsidP="00C716E5">
    <w:pPr>
      <w:pStyle w:val="Footer"/>
      <w:rPr>
        <w:sz w:val="15"/>
        <w:szCs w:val="15"/>
      </w:rPr>
    </w:pPr>
  </w:p>
  <w:p w:rsidR="007017F1" w:rsidRDefault="007017F1" w:rsidP="00C716E5">
    <w:pPr>
      <w:pStyle w:val="Footerportrait"/>
    </w:pPr>
  </w:p>
  <w:p w:rsidR="007017F1" w:rsidRPr="00C907DF" w:rsidDel="001B38C1" w:rsidRDefault="00596515" w:rsidP="00C716E5">
    <w:pPr>
      <w:pStyle w:val="Footerportrait"/>
      <w:rPr>
        <w:del w:id="7" w:author="Talja Sari" w:date="2017-03-21T17:16:00Z"/>
        <w:rStyle w:val="PageNumber"/>
        <w:szCs w:val="15"/>
      </w:rPr>
    </w:pPr>
    <w:r>
      <w:rPr>
        <w:b w:val="0"/>
      </w:rPr>
      <w:fldChar w:fldCharType="begin"/>
    </w:r>
    <w:r>
      <w:rPr>
        <w:b w:val="0"/>
      </w:rPr>
      <w:instrText xml:space="preserve"> STYLEREF "Document type" \* MERGEFORMAT </w:instrText>
    </w:r>
    <w:r>
      <w:rPr>
        <w:b w:val="0"/>
      </w:rPr>
      <w:fldChar w:fldCharType="separate"/>
    </w:r>
    <w:r w:rsidR="00164FCF" w:rsidRPr="00164FCF">
      <w:t>IALA (Draft) Guideline</w:t>
    </w:r>
    <w:r>
      <w:rPr>
        <w:b w:val="0"/>
        <w:noProof w:val="0"/>
        <w:color w:val="auto"/>
        <w:sz w:val="18"/>
        <w:lang w:val="en-GB"/>
      </w:rPr>
      <w:fldChar w:fldCharType="end"/>
    </w:r>
    <w:r w:rsidR="007017F1" w:rsidRPr="00C907DF">
      <w:t xml:space="preserve"> </w:t>
    </w:r>
    <w:ins w:id="8" w:author="Talja Sari" w:date="2017-03-21T17:15:00Z">
      <w:r w:rsidR="001B38C1">
        <w:t xml:space="preserve">for setting objectives for a vts and achieving them </w:t>
      </w:r>
    </w:ins>
    <w:del w:id="9" w:author="Talja Sari" w:date="2017-03-21T17:16:00Z">
      <w:r w:rsidR="007017F1" w:rsidDel="001B38C1">
        <w:delText>on Measures to Evaluate the Effectivenss of VTS</w:delText>
      </w:r>
    </w:del>
  </w:p>
  <w:p w:rsidR="007017F1" w:rsidRPr="00C907DF" w:rsidRDefault="00596515" w:rsidP="00C716E5">
    <w:pPr>
      <w:pStyle w:val="Footerportrait"/>
    </w:pPr>
    <w:r>
      <w:fldChar w:fldCharType="begin"/>
    </w:r>
    <w:r>
      <w:instrText xml:space="preserve"> STYLEREF "Edition number" \* MERGEFORMAT </w:instrText>
    </w:r>
    <w:r>
      <w:fldChar w:fldCharType="separate"/>
    </w:r>
    <w:r w:rsidR="00164FCF">
      <w:t>Edition 1.0</w:t>
    </w:r>
    <w:r>
      <w:fldChar w:fldCharType="end"/>
    </w:r>
    <w:r w:rsidR="007017F1">
      <w:t xml:space="preserve">  </w:t>
    </w:r>
    <w:r>
      <w:fldChar w:fldCharType="begin"/>
    </w:r>
    <w:r>
      <w:instrText xml:space="preserve"> STYLEREF "Document date" \* MERGEFORMAT </w:instrText>
    </w:r>
    <w:r>
      <w:fldChar w:fldCharType="separate"/>
    </w:r>
    <w:r w:rsidR="00164FCF">
      <w:t>Document August 2016</w:t>
    </w:r>
    <w:r>
      <w:fldChar w:fldCharType="end"/>
    </w:r>
    <w:r w:rsidR="007017F1" w:rsidRPr="00C907DF">
      <w:tab/>
    </w:r>
    <w:r w:rsidR="007017F1">
      <w:t xml:space="preserve">P </w:t>
    </w:r>
    <w:r w:rsidR="00584C57" w:rsidRPr="00C907DF">
      <w:rPr>
        <w:rStyle w:val="PageNumber"/>
        <w:szCs w:val="15"/>
      </w:rPr>
      <w:fldChar w:fldCharType="begin"/>
    </w:r>
    <w:r w:rsidR="007017F1" w:rsidRPr="00C907DF">
      <w:rPr>
        <w:rStyle w:val="PageNumber"/>
        <w:szCs w:val="15"/>
      </w:rPr>
      <w:instrText xml:space="preserve">PAGE  </w:instrText>
    </w:r>
    <w:r w:rsidR="00584C57" w:rsidRPr="00C907DF">
      <w:rPr>
        <w:rStyle w:val="PageNumber"/>
        <w:szCs w:val="15"/>
      </w:rPr>
      <w:fldChar w:fldCharType="separate"/>
    </w:r>
    <w:r w:rsidR="00164FCF">
      <w:rPr>
        <w:rStyle w:val="PageNumber"/>
        <w:szCs w:val="15"/>
      </w:rPr>
      <w:t>13</w:t>
    </w:r>
    <w:r w:rsidR="00584C57"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7017F1" w:rsidP="00C716E5">
    <w:pPr>
      <w:pStyle w:val="Footer"/>
    </w:pPr>
  </w:p>
  <w:p w:rsidR="007017F1" w:rsidRDefault="007017F1" w:rsidP="00C716E5">
    <w:pPr>
      <w:pStyle w:val="Footerportrait"/>
    </w:pPr>
  </w:p>
  <w:p w:rsidR="007017F1" w:rsidRPr="00C907DF" w:rsidRDefault="00596515" w:rsidP="00C716E5">
    <w:pPr>
      <w:pStyle w:val="Footerportrait"/>
      <w:rPr>
        <w:rStyle w:val="PageNumber"/>
        <w:szCs w:val="15"/>
      </w:rPr>
    </w:pPr>
    <w:r>
      <w:fldChar w:fldCharType="begin"/>
    </w:r>
    <w:r>
      <w:instrText xml:space="preserve"> STYLEREF "Document type" \* MERGEFORMAT </w:instrText>
    </w:r>
    <w:r>
      <w:fldChar w:fldCharType="separate"/>
    </w:r>
    <w:r w:rsidR="00164FCF">
      <w:t>IALA (Draft) Guideline</w:t>
    </w:r>
    <w:r>
      <w:fldChar w:fldCharType="end"/>
    </w:r>
    <w:r w:rsidR="007017F1" w:rsidRPr="00C907DF">
      <w:t xml:space="preserve"> </w:t>
    </w:r>
    <w:r>
      <w:fldChar w:fldCharType="begin"/>
    </w:r>
    <w:r>
      <w:instrText xml:space="preserve"> STYLEREF "Document number" \* MERGEFORMAT </w:instrText>
    </w:r>
    <w:r>
      <w:fldChar w:fldCharType="separate"/>
    </w:r>
    <w:r w:rsidR="00164FCF">
      <w:t>mEASURES GUIDELINES for setting objectives for a vts and achieving them TO EVALUATE THE EFFECTIVENESS OF VTS</w:t>
    </w:r>
    <w:r>
      <w:fldChar w:fldCharType="end"/>
    </w:r>
    <w:r w:rsidR="007017F1" w:rsidRPr="00C907DF">
      <w:t xml:space="preserve"> –</w:t>
    </w:r>
    <w:r w:rsidR="007017F1">
      <w:t xml:space="preserve"> </w:t>
    </w:r>
    <w:r w:rsidR="00584C57">
      <w:fldChar w:fldCharType="begin"/>
    </w:r>
    <w:r w:rsidR="007017F1">
      <w:instrText xml:space="preserve"> STYLEREF "Document name" \* MERGEFORMAT </w:instrText>
    </w:r>
    <w:r w:rsidR="00584C57">
      <w:fldChar w:fldCharType="separate"/>
    </w:r>
    <w:r w:rsidR="00164FCF">
      <w:rPr>
        <w:b w:val="0"/>
        <w:bCs/>
      </w:rPr>
      <w:t>Error! No text of specified style in document.</w:t>
    </w:r>
    <w:r w:rsidR="00584C57">
      <w:fldChar w:fldCharType="end"/>
    </w:r>
  </w:p>
  <w:p w:rsidR="007017F1" w:rsidRPr="00525922" w:rsidRDefault="00596515" w:rsidP="00C716E5">
    <w:pPr>
      <w:pStyle w:val="Footerportrait"/>
    </w:pPr>
    <w:r>
      <w:fldChar w:fldCharType="begin"/>
    </w:r>
    <w:r>
      <w:instrText xml:space="preserve"> STYLEREF "Edition number" \* MERGEFORMAT </w:instrText>
    </w:r>
    <w:r>
      <w:fldChar w:fldCharType="separate"/>
    </w:r>
    <w:r w:rsidR="00164FCF">
      <w:t>Edition 1.0</w:t>
    </w:r>
    <w:r>
      <w:fldChar w:fldCharType="end"/>
    </w:r>
    <w:r w:rsidR="007017F1" w:rsidRPr="00C907DF">
      <w:tab/>
    </w:r>
    <w:r w:rsidR="007017F1">
      <w:t xml:space="preserve">P </w:t>
    </w:r>
    <w:r w:rsidR="00584C57" w:rsidRPr="00C907DF">
      <w:rPr>
        <w:rStyle w:val="PageNumber"/>
        <w:szCs w:val="15"/>
      </w:rPr>
      <w:fldChar w:fldCharType="begin"/>
    </w:r>
    <w:r w:rsidR="007017F1" w:rsidRPr="00C907DF">
      <w:rPr>
        <w:rStyle w:val="PageNumber"/>
        <w:szCs w:val="15"/>
      </w:rPr>
      <w:instrText xml:space="preserve">PAGE  </w:instrText>
    </w:r>
    <w:r w:rsidR="00584C57" w:rsidRPr="00C907DF">
      <w:rPr>
        <w:rStyle w:val="PageNumber"/>
        <w:szCs w:val="15"/>
      </w:rPr>
      <w:fldChar w:fldCharType="separate"/>
    </w:r>
    <w:r w:rsidR="00164FCF">
      <w:rPr>
        <w:rStyle w:val="PageNumber"/>
        <w:szCs w:val="15"/>
      </w:rPr>
      <w:t>4</w:t>
    </w:r>
    <w:r w:rsidR="00584C57"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7017F1" w:rsidP="00C716E5">
    <w:pPr>
      <w:pStyle w:val="Footer"/>
    </w:pPr>
  </w:p>
  <w:p w:rsidR="007017F1" w:rsidRDefault="007017F1" w:rsidP="00C716E5">
    <w:pPr>
      <w:pStyle w:val="Footerportrait"/>
    </w:pPr>
  </w:p>
  <w:p w:rsidR="007017F1" w:rsidRPr="00C907DF" w:rsidRDefault="00596515" w:rsidP="00184C2E">
    <w:pPr>
      <w:pStyle w:val="Footerportrait"/>
      <w:tabs>
        <w:tab w:val="clear" w:pos="10206"/>
        <w:tab w:val="right" w:pos="15137"/>
      </w:tabs>
    </w:pPr>
    <w:r>
      <w:fldChar w:fldCharType="begin"/>
    </w:r>
    <w:r>
      <w:instrText xml:space="preserve"> STYLEREF "Document type" \* MERGEFORMAT </w:instrText>
    </w:r>
    <w:r>
      <w:fldChar w:fldCharType="separate"/>
    </w:r>
    <w:r w:rsidR="00164FCF">
      <w:t>IALA (Draft) Guideline</w:t>
    </w:r>
    <w:r>
      <w:fldChar w:fldCharType="end"/>
    </w:r>
    <w:r w:rsidR="007017F1" w:rsidRPr="00C907DF">
      <w:t xml:space="preserve"> </w:t>
    </w:r>
    <w:r>
      <w:fldChar w:fldCharType="begin"/>
    </w:r>
    <w:r>
      <w:instrText xml:space="preserve"> STYLEREF "Document number" \* MERGEFORMAT </w:instrText>
    </w:r>
    <w:r>
      <w:fldChar w:fldCharType="separate"/>
    </w:r>
    <w:r w:rsidR="00164FCF">
      <w:t>mEASURES GUIDELINES for setting objectives for a vts and achieving them TO EVALUATE THE EFFECTIVENESS OF VTS</w:t>
    </w:r>
    <w:r>
      <w:fldChar w:fldCharType="end"/>
    </w:r>
    <w:r w:rsidR="007017F1" w:rsidRPr="00C907DF">
      <w:t xml:space="preserve"> –</w:t>
    </w:r>
    <w:r w:rsidR="007017F1">
      <w:t xml:space="preserve"> </w:t>
    </w:r>
    <w:r w:rsidR="00584C57">
      <w:fldChar w:fldCharType="begin"/>
    </w:r>
    <w:r w:rsidR="007017F1">
      <w:instrText xml:space="preserve"> STYLEREF "Document name" \* MERGEFORMAT </w:instrText>
    </w:r>
    <w:r w:rsidR="00584C57">
      <w:fldChar w:fldCharType="separate"/>
    </w:r>
    <w:r w:rsidR="00164FCF">
      <w:rPr>
        <w:b w:val="0"/>
        <w:bCs/>
      </w:rPr>
      <w:t>Error! No text of specified style in document.</w:t>
    </w:r>
    <w:r w:rsidR="00584C57">
      <w:fldChar w:fldCharType="end"/>
    </w:r>
    <w:r w:rsidR="007017F1">
      <w:tab/>
    </w:r>
  </w:p>
  <w:p w:rsidR="007017F1" w:rsidRPr="00C907DF" w:rsidRDefault="00596515" w:rsidP="00184C2E">
    <w:pPr>
      <w:pStyle w:val="Footerportrait"/>
      <w:tabs>
        <w:tab w:val="clear" w:pos="10206"/>
        <w:tab w:val="right" w:pos="15137"/>
      </w:tabs>
    </w:pPr>
    <w:r>
      <w:fldChar w:fldCharType="begin"/>
    </w:r>
    <w:r>
      <w:instrText xml:space="preserve"> STYLEREF "Edition number" \* MERGEFORMAT </w:instrText>
    </w:r>
    <w:r>
      <w:fldChar w:fldCharType="separate"/>
    </w:r>
    <w:r w:rsidR="00164FCF">
      <w:t>Edition 1.0</w:t>
    </w:r>
    <w:r>
      <w:fldChar w:fldCharType="end"/>
    </w:r>
    <w:r w:rsidR="007017F1">
      <w:t xml:space="preserve">  </w:t>
    </w:r>
    <w:r>
      <w:fldChar w:fldCharType="begin"/>
    </w:r>
    <w:r>
      <w:instrText xml:space="preserve"> STYLEREF "Document date" \* MERGEFORMAT </w:instrText>
    </w:r>
    <w:r>
      <w:fldChar w:fldCharType="separate"/>
    </w:r>
    <w:r w:rsidR="00164FCF">
      <w:t>Document August 2016</w:t>
    </w:r>
    <w:r>
      <w:fldChar w:fldCharType="end"/>
    </w:r>
    <w:r w:rsidR="007017F1">
      <w:tab/>
    </w:r>
    <w:r w:rsidR="007017F1">
      <w:rPr>
        <w:rStyle w:val="PageNumber"/>
        <w:szCs w:val="15"/>
      </w:rPr>
      <w:t xml:space="preserve">P </w:t>
    </w:r>
    <w:r w:rsidR="00584C57" w:rsidRPr="00C907DF">
      <w:rPr>
        <w:rStyle w:val="PageNumber"/>
        <w:szCs w:val="15"/>
      </w:rPr>
      <w:fldChar w:fldCharType="begin"/>
    </w:r>
    <w:r w:rsidR="007017F1" w:rsidRPr="00C907DF">
      <w:rPr>
        <w:rStyle w:val="PageNumber"/>
        <w:szCs w:val="15"/>
      </w:rPr>
      <w:instrText xml:space="preserve">PAGE  </w:instrText>
    </w:r>
    <w:r w:rsidR="00584C57" w:rsidRPr="00C907DF">
      <w:rPr>
        <w:rStyle w:val="PageNumber"/>
        <w:szCs w:val="15"/>
      </w:rPr>
      <w:fldChar w:fldCharType="separate"/>
    </w:r>
    <w:r w:rsidR="00164FCF">
      <w:rPr>
        <w:rStyle w:val="PageNumber"/>
        <w:szCs w:val="15"/>
      </w:rPr>
      <w:t>22</w:t>
    </w:r>
    <w:r w:rsidR="00584C57"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515" w:rsidRDefault="00596515" w:rsidP="003274DB">
      <w:r>
        <w:separator/>
      </w:r>
    </w:p>
    <w:p w:rsidR="00596515" w:rsidRDefault="00596515"/>
  </w:footnote>
  <w:footnote w:type="continuationSeparator" w:id="0">
    <w:p w:rsidR="00596515" w:rsidRDefault="00596515" w:rsidP="003274DB">
      <w:r>
        <w:continuationSeparator/>
      </w:r>
    </w:p>
    <w:p w:rsidR="00596515" w:rsidRDefault="00596515"/>
  </w:footnote>
  <w:footnote w:id="1">
    <w:p w:rsidR="007017F1" w:rsidRPr="005B5651" w:rsidRDefault="007017F1">
      <w:pPr>
        <w:pStyle w:val="FootnoteText"/>
        <w:rPr>
          <w:lang w:val="en-CA"/>
        </w:rPr>
      </w:pPr>
      <w:r>
        <w:rPr>
          <w:rStyle w:val="FootnoteReference"/>
        </w:rPr>
        <w:footnoteRef/>
      </w:r>
      <w:r>
        <w:t xml:space="preserve"> </w:t>
      </w:r>
      <w:r w:rsidRPr="005B5651">
        <w:rPr>
          <w:sz w:val="20"/>
          <w:szCs w:val="20"/>
          <w:lang w:val="en-CA"/>
        </w:rPr>
        <w:t>for the purpose of this Recommendation, VTS is deemed to be an Aid to Navigation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5965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1" o:spid="_x0000_s2050" type="#_x0000_t136" style="position:absolute;margin-left:0;margin-top:0;width:449.6pt;height:269.75pt;rotation:315;z-index:-25161523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5965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0" o:spid="_x0000_s2059" type="#_x0000_t136" style="position:absolute;margin-left:0;margin-top:0;width:449.6pt;height:269.75pt;rotation:315;z-index:-25159680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596515" w:rsidP="00C716E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1" o:spid="_x0000_s2060" type="#_x0000_t136" style="position:absolute;margin-left:0;margin-top:0;width:449.6pt;height:269.75pt;rotation:315;z-index:-25159475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7017F1">
      <w:rPr>
        <w:noProof/>
        <w:lang w:eastAsia="en-GB"/>
      </w:rPr>
      <w:drawing>
        <wp:anchor distT="0" distB="0" distL="114300" distR="114300" simplePos="0" relativeHeight="251672576" behindDoc="1" locked="0" layoutInCell="1" allowOverlap="1">
          <wp:simplePos x="0" y="0"/>
          <wp:positionH relativeFrom="page">
            <wp:posOffset>6827520</wp:posOffset>
          </wp:positionH>
          <wp:positionV relativeFrom="page">
            <wp:posOffset>-30480</wp:posOffset>
          </wp:positionV>
          <wp:extent cx="720000" cy="720000"/>
          <wp:effectExtent l="0" t="0" r="4445" b="4445"/>
          <wp:wrapNone/>
          <wp:docPr id="4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5965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9" o:spid="_x0000_s2058" type="#_x0000_t136" style="position:absolute;margin-left:0;margin-top:0;width:449.6pt;height:269.75pt;rotation:315;z-index:-251598848;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5965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6" o:spid="_x0000_s2065" type="#_x0000_t136" style="position:absolute;margin-left:0;margin-top:0;width:449.6pt;height:269.75pt;rotation:315;z-index:-25158451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Pr="00667792" w:rsidRDefault="00596515" w:rsidP="006677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7" o:spid="_x0000_s2066" type="#_x0000_t136" style="position:absolute;margin-left:0;margin-top:0;width:449.6pt;height:269.75pt;rotation:315;z-index:-251582464;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7017F1">
      <w:rPr>
        <w:noProof/>
        <w:lang w:eastAsia="en-GB"/>
      </w:rPr>
      <w:drawing>
        <wp:anchor distT="0" distB="0" distL="114300" distR="114300" simplePos="0" relativeHeight="251678720" behindDoc="1" locked="0" layoutInCell="1" allowOverlap="1">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5965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5" o:spid="_x0000_s2064" type="#_x0000_t136" style="position:absolute;margin-left:0;margin-top:0;width:449.6pt;height:269.75pt;rotation:315;z-index:-25158656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Pr="00AD71A7" w:rsidRDefault="00596515" w:rsidP="008747E0">
    <w:pPr>
      <w:pStyle w:val="Header"/>
      <w:rPr>
        <w:sz w:val="22"/>
      </w:rPr>
    </w:pPr>
    <w:r>
      <w:rPr>
        <w:noProof/>
        <w:sz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2" o:spid="_x0000_s2051" type="#_x0000_t136" style="position:absolute;margin-left:0;margin-top:0;width:449.6pt;height:269.75pt;rotation:315;z-index:-251613184;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7017F1" w:rsidRPr="00AD71A7">
      <w:rPr>
        <w:noProof/>
        <w:sz w:val="22"/>
        <w:lang w:eastAsia="en-GB"/>
      </w:rPr>
      <w:drawing>
        <wp:anchor distT="0" distB="0" distL="114300" distR="114300" simplePos="0" relativeHeight="251657214" behindDoc="1" locked="0" layoutInCell="1" allowOverlap="1" wp14:anchorId="1E103831" wp14:editId="6F48714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rsidR="00AD71A7">
      <w:rPr>
        <w:sz w:val="22"/>
      </w:rPr>
      <w:tab/>
    </w:r>
    <w:r w:rsidR="00AD71A7">
      <w:rPr>
        <w:sz w:val="22"/>
      </w:rPr>
      <w:tab/>
    </w:r>
    <w:r w:rsidR="00AD71A7">
      <w:rPr>
        <w:sz w:val="22"/>
      </w:rPr>
      <w:tab/>
    </w:r>
    <w:r w:rsidR="00AD71A7">
      <w:rPr>
        <w:sz w:val="22"/>
      </w:rPr>
      <w:tab/>
    </w:r>
    <w:r w:rsidR="00AD71A7">
      <w:rPr>
        <w:sz w:val="22"/>
      </w:rPr>
      <w:tab/>
    </w:r>
    <w:r w:rsidR="00AD71A7">
      <w:rPr>
        <w:sz w:val="22"/>
      </w:rPr>
      <w:tab/>
    </w:r>
    <w:r w:rsidR="00AD71A7">
      <w:rPr>
        <w:sz w:val="22"/>
      </w:rPr>
      <w:tab/>
    </w:r>
    <w:r w:rsidR="00AD71A7">
      <w:rPr>
        <w:sz w:val="22"/>
      </w:rPr>
      <w:tab/>
    </w:r>
    <w:r w:rsidR="00AD71A7">
      <w:rPr>
        <w:sz w:val="22"/>
      </w:rPr>
      <w:tab/>
    </w:r>
    <w:r w:rsidR="00AD71A7" w:rsidRPr="00AD71A7">
      <w:rPr>
        <w:sz w:val="22"/>
      </w:rPr>
      <w:t>VTS43-</w:t>
    </w:r>
    <w:r w:rsidR="00164FCF">
      <w:rPr>
        <w:sz w:val="22"/>
      </w:rPr>
      <w:t>12.2.10</w:t>
    </w:r>
    <w:bookmarkStart w:id="5" w:name="_GoBack"/>
    <w:bookmarkEnd w:id="5"/>
    <w:r w:rsidR="007017F1" w:rsidRPr="00AD71A7">
      <w:rPr>
        <w:sz w:val="22"/>
      </w:rPr>
      <w:t xml:space="preserve"> (VTS4</w:t>
    </w:r>
    <w:r w:rsidR="00AD71A7" w:rsidRPr="00AD71A7">
      <w:rPr>
        <w:sz w:val="22"/>
      </w:rPr>
      <w:t>3-8</w:t>
    </w:r>
    <w:r w:rsidR="007017F1" w:rsidRPr="00AD71A7">
      <w:rPr>
        <w:sz w:val="22"/>
      </w:rPr>
      <w:t>.</w:t>
    </w:r>
    <w:r w:rsidR="00AD71A7" w:rsidRPr="00AD71A7">
      <w:rPr>
        <w:sz w:val="22"/>
      </w:rPr>
      <w:t>3</w:t>
    </w:r>
    <w:r w:rsidR="007017F1" w:rsidRPr="00AD71A7">
      <w:rPr>
        <w:sz w:val="22"/>
      </w:rPr>
      <w:t>.</w:t>
    </w:r>
    <w:r w:rsidR="00AD71A7" w:rsidRPr="00AD71A7">
      <w:rPr>
        <w:sz w:val="22"/>
      </w:rPr>
      <w:t>1</w:t>
    </w:r>
    <w:r w:rsidR="007017F1" w:rsidRPr="00AD71A7">
      <w:rPr>
        <w:sz w:val="22"/>
      </w:rPr>
      <w:t>)</w:t>
    </w:r>
  </w:p>
  <w:p w:rsidR="007017F1" w:rsidRPr="00ED2A8D" w:rsidRDefault="007017F1" w:rsidP="008747E0">
    <w:pPr>
      <w:pStyle w:val="Header"/>
    </w:pPr>
  </w:p>
  <w:p w:rsidR="007017F1" w:rsidRDefault="007017F1" w:rsidP="008747E0">
    <w:pPr>
      <w:pStyle w:val="Header"/>
    </w:pPr>
  </w:p>
  <w:p w:rsidR="007017F1" w:rsidRDefault="007017F1" w:rsidP="008747E0">
    <w:pPr>
      <w:pStyle w:val="Header"/>
    </w:pPr>
  </w:p>
  <w:p w:rsidR="007017F1" w:rsidRDefault="007017F1" w:rsidP="008747E0">
    <w:pPr>
      <w:pStyle w:val="Header"/>
    </w:pPr>
  </w:p>
  <w:p w:rsidR="007017F1" w:rsidRDefault="007017F1" w:rsidP="008747E0">
    <w:pPr>
      <w:pStyle w:val="Header"/>
    </w:pPr>
  </w:p>
  <w:p w:rsidR="007017F1" w:rsidRDefault="007017F1" w:rsidP="008747E0">
    <w:pPr>
      <w:pStyle w:val="Header"/>
    </w:pPr>
    <w:r>
      <w:rPr>
        <w:noProof/>
        <w:lang w:eastAsia="en-GB"/>
      </w:rPr>
      <w:drawing>
        <wp:anchor distT="0" distB="0" distL="114300" distR="114300" simplePos="0" relativeHeight="251656189" behindDoc="1" locked="0" layoutInCell="1" allowOverlap="1" wp14:anchorId="172CEBDF" wp14:editId="316185E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rsidR="007017F1" w:rsidRPr="00ED2A8D" w:rsidRDefault="007017F1" w:rsidP="008747E0">
    <w:pPr>
      <w:pStyle w:val="Header"/>
    </w:pPr>
  </w:p>
  <w:p w:rsidR="007017F1" w:rsidRPr="00ED2A8D" w:rsidRDefault="007017F1"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5965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0" o:spid="_x0000_s2049" type="#_x0000_t136" style="position:absolute;margin-left:0;margin-top:0;width:449.6pt;height:269.75pt;rotation:315;z-index:-25161728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7017F1">
      <w:rPr>
        <w:noProof/>
        <w:lang w:eastAsia="en-GB"/>
      </w:rPr>
      <w:drawing>
        <wp:anchor distT="0" distB="0" distL="114300" distR="114300" simplePos="0" relativeHeight="251688960" behindDoc="1" locked="0" layoutInCell="1" allowOverlap="1">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7017F1" w:rsidRDefault="007017F1">
    <w:pPr>
      <w:pStyle w:val="Header"/>
    </w:pPr>
  </w:p>
  <w:p w:rsidR="007017F1" w:rsidRDefault="007017F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5965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4" o:spid="_x0000_s2053" type="#_x0000_t136" style="position:absolute;margin-left:0;margin-top:0;width:449.6pt;height:269.75pt;rotation:315;z-index:-251609088;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Pr="00ED2A8D" w:rsidRDefault="00596515" w:rsidP="008747E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5" o:spid="_x0000_s2054" type="#_x0000_t136" style="position:absolute;margin-left:0;margin-top:0;width:449.6pt;height:269.75pt;rotation:315;z-index:-25160704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7017F1">
      <w:rPr>
        <w:noProof/>
        <w:lang w:eastAsia="en-GB"/>
      </w:rPr>
      <w:drawing>
        <wp:anchor distT="0" distB="0" distL="114300" distR="114300" simplePos="0" relativeHeight="251658752"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7017F1" w:rsidRPr="00ED2A8D" w:rsidRDefault="007017F1" w:rsidP="008747E0">
    <w:pPr>
      <w:pStyle w:val="Header"/>
    </w:pPr>
  </w:p>
  <w:p w:rsidR="007017F1" w:rsidRDefault="007017F1" w:rsidP="008747E0">
    <w:pPr>
      <w:pStyle w:val="Header"/>
    </w:pPr>
  </w:p>
  <w:p w:rsidR="007017F1" w:rsidRDefault="007017F1" w:rsidP="008747E0">
    <w:pPr>
      <w:pStyle w:val="Header"/>
    </w:pPr>
  </w:p>
  <w:p w:rsidR="007017F1" w:rsidRDefault="007017F1" w:rsidP="008747E0">
    <w:pPr>
      <w:pStyle w:val="Header"/>
    </w:pPr>
  </w:p>
  <w:p w:rsidR="007017F1" w:rsidRPr="00441393" w:rsidRDefault="007017F1" w:rsidP="00441393">
    <w:pPr>
      <w:pStyle w:val="Contents"/>
    </w:pPr>
    <w:r>
      <w:t>DOCUMENT REVISION</w:t>
    </w:r>
  </w:p>
  <w:p w:rsidR="007017F1" w:rsidRPr="00ED2A8D" w:rsidRDefault="007017F1" w:rsidP="008747E0">
    <w:pPr>
      <w:pStyle w:val="Header"/>
    </w:pPr>
  </w:p>
  <w:p w:rsidR="007017F1" w:rsidRPr="00AC33A2" w:rsidRDefault="007017F1"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5965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3" o:spid="_x0000_s2052" type="#_x0000_t136" style="position:absolute;margin-left:0;margin-top:0;width:449.6pt;height:269.75pt;rotation:315;z-index:-251611136;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5965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7" o:spid="_x0000_s2056" type="#_x0000_t136" style="position:absolute;margin-left:0;margin-top:0;width:449.6pt;height:269.75pt;rotation:315;z-index:-251602944;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Pr="00ED2A8D" w:rsidRDefault="00596515" w:rsidP="008747E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8" o:spid="_x0000_s2057" type="#_x0000_t136" style="position:absolute;margin-left:0;margin-top:0;width:449.6pt;height:269.75pt;rotation:315;z-index:-251600896;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7017F1">
      <w:rPr>
        <w:noProof/>
        <w:lang w:eastAsia="en-GB"/>
      </w:rPr>
      <w:drawing>
        <wp:anchor distT="0" distB="0" distL="114300" distR="114300" simplePos="0" relativeHeight="251674624"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4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7017F1" w:rsidRPr="00ED2A8D" w:rsidRDefault="007017F1" w:rsidP="008747E0">
    <w:pPr>
      <w:pStyle w:val="Header"/>
    </w:pPr>
  </w:p>
  <w:p w:rsidR="007017F1" w:rsidRDefault="007017F1" w:rsidP="008747E0">
    <w:pPr>
      <w:pStyle w:val="Header"/>
    </w:pPr>
  </w:p>
  <w:p w:rsidR="007017F1" w:rsidRDefault="007017F1" w:rsidP="008747E0">
    <w:pPr>
      <w:pStyle w:val="Header"/>
    </w:pPr>
  </w:p>
  <w:p w:rsidR="007017F1" w:rsidRDefault="007017F1" w:rsidP="008747E0">
    <w:pPr>
      <w:pStyle w:val="Header"/>
    </w:pPr>
  </w:p>
  <w:p w:rsidR="007017F1" w:rsidRPr="00441393" w:rsidRDefault="007017F1" w:rsidP="00441393">
    <w:pPr>
      <w:pStyle w:val="Contents"/>
    </w:pPr>
    <w:r>
      <w:t>CONTENTS</w:t>
    </w:r>
  </w:p>
  <w:p w:rsidR="007017F1" w:rsidRDefault="007017F1" w:rsidP="0078486B">
    <w:pPr>
      <w:pStyle w:val="Header"/>
      <w:spacing w:line="140" w:lineRule="exact"/>
    </w:pPr>
  </w:p>
  <w:p w:rsidR="007017F1" w:rsidRPr="00AC33A2" w:rsidRDefault="007017F1"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Pr="00ED2A8D" w:rsidRDefault="00596515" w:rsidP="00C716E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6" o:spid="_x0000_s2055" type="#_x0000_t136" style="position:absolute;margin-left:0;margin-top:0;width:449.6pt;height:269.75pt;rotation:315;z-index:-25160499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7017F1">
      <w:rPr>
        <w:noProof/>
        <w:lang w:eastAsia="en-GB"/>
      </w:rPr>
      <w:drawing>
        <wp:anchor distT="0" distB="0" distL="114300" distR="114300" simplePos="0" relativeHeight="251697152"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4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7017F1" w:rsidRPr="00ED2A8D" w:rsidRDefault="007017F1" w:rsidP="00C716E5">
    <w:pPr>
      <w:pStyle w:val="Header"/>
    </w:pPr>
  </w:p>
  <w:p w:rsidR="007017F1" w:rsidRDefault="007017F1" w:rsidP="00C716E5">
    <w:pPr>
      <w:pStyle w:val="Header"/>
    </w:pPr>
  </w:p>
  <w:p w:rsidR="007017F1" w:rsidRDefault="007017F1" w:rsidP="00C716E5">
    <w:pPr>
      <w:pStyle w:val="Header"/>
    </w:pPr>
  </w:p>
  <w:p w:rsidR="007017F1" w:rsidRDefault="007017F1" w:rsidP="00C716E5">
    <w:pPr>
      <w:pStyle w:val="Header"/>
    </w:pPr>
  </w:p>
  <w:p w:rsidR="007017F1" w:rsidRPr="00441393" w:rsidRDefault="007017F1" w:rsidP="00C716E5">
    <w:pPr>
      <w:pStyle w:val="Contents"/>
    </w:pPr>
    <w:r>
      <w:t>CONTENTS</w:t>
    </w:r>
  </w:p>
  <w:p w:rsidR="007017F1" w:rsidRPr="00ED2A8D" w:rsidRDefault="007017F1" w:rsidP="00C716E5">
    <w:pPr>
      <w:pStyle w:val="Header"/>
    </w:pPr>
  </w:p>
  <w:p w:rsidR="007017F1" w:rsidRPr="00AC33A2" w:rsidRDefault="007017F1" w:rsidP="00C716E5">
    <w:pPr>
      <w:pStyle w:val="Header"/>
      <w:spacing w:line="140" w:lineRule="exact"/>
    </w:pPr>
  </w:p>
  <w:p w:rsidR="007017F1" w:rsidRDefault="007017F1">
    <w:pPr>
      <w:pStyle w:val="Header"/>
    </w:pPr>
    <w:r>
      <w:rPr>
        <w:noProof/>
        <w:lang w:eastAsia="en-GB"/>
      </w:rPr>
      <w:drawing>
        <wp:anchor distT="0" distB="0" distL="114300" distR="114300" simplePos="0" relativeHeight="251695104" behindDoc="1" locked="0" layoutInCell="1" allowOverlap="1">
          <wp:simplePos x="0" y="0"/>
          <wp:positionH relativeFrom="page">
            <wp:posOffset>6827653</wp:posOffset>
          </wp:positionH>
          <wp:positionV relativeFrom="page">
            <wp:posOffset>0</wp:posOffset>
          </wp:positionV>
          <wp:extent cx="720000" cy="720000"/>
          <wp:effectExtent l="0" t="0" r="4445" b="4445"/>
          <wp:wrapNone/>
          <wp:docPr id="4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317E7A"/>
    <w:multiLevelType w:val="hybridMultilevel"/>
    <w:tmpl w:val="BA167D4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D227163"/>
    <w:multiLevelType w:val="hybridMultilevel"/>
    <w:tmpl w:val="7F6E4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F6C6438"/>
    <w:multiLevelType w:val="hybridMultilevel"/>
    <w:tmpl w:val="1158B72A"/>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1D37B7A"/>
    <w:multiLevelType w:val="hybridMultilevel"/>
    <w:tmpl w:val="F3047AA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1697CA7"/>
    <w:multiLevelType w:val="hybridMultilevel"/>
    <w:tmpl w:val="A51CAD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036E6"/>
    <w:multiLevelType w:val="hybridMultilevel"/>
    <w:tmpl w:val="4262087E"/>
    <w:lvl w:ilvl="0" w:tplc="0C090001">
      <w:start w:val="1"/>
      <w:numFmt w:val="bullet"/>
      <w:lvlText w:val=""/>
      <w:lvlJc w:val="left"/>
      <w:pPr>
        <w:ind w:left="787" w:hanging="360"/>
      </w:pPr>
      <w:rPr>
        <w:rFonts w:ascii="Symbol" w:hAnsi="Symbol" w:hint="default"/>
      </w:rPr>
    </w:lvl>
    <w:lvl w:ilvl="1" w:tplc="0C090003">
      <w:start w:val="1"/>
      <w:numFmt w:val="bullet"/>
      <w:lvlText w:val="o"/>
      <w:lvlJc w:val="left"/>
      <w:pPr>
        <w:ind w:left="1507" w:hanging="360"/>
      </w:pPr>
      <w:rPr>
        <w:rFonts w:ascii="Courier New" w:hAnsi="Courier New" w:cs="Courier New" w:hint="default"/>
      </w:rPr>
    </w:lvl>
    <w:lvl w:ilvl="2" w:tplc="354C3036">
      <w:numFmt w:val="bullet"/>
      <w:lvlText w:val="•"/>
      <w:lvlJc w:val="left"/>
      <w:pPr>
        <w:ind w:left="2377" w:hanging="510"/>
      </w:pPr>
      <w:rPr>
        <w:rFonts w:ascii="Arial" w:eastAsia="Times New Roman" w:hAnsi="Arial" w:cs="Arial"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21">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AD439D7"/>
    <w:multiLevelType w:val="hybridMultilevel"/>
    <w:tmpl w:val="79A65E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2C156CF1"/>
    <w:multiLevelType w:val="hybridMultilevel"/>
    <w:tmpl w:val="2B524B4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2E7A3CEC"/>
    <w:multiLevelType w:val="hybridMultilevel"/>
    <w:tmpl w:val="C07832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852572"/>
    <w:multiLevelType w:val="hybridMultilevel"/>
    <w:tmpl w:val="63147BDC"/>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73A4E38"/>
    <w:multiLevelType w:val="hybridMultilevel"/>
    <w:tmpl w:val="09A41D44"/>
    <w:lvl w:ilvl="0" w:tplc="10090017">
      <w:start w:val="1"/>
      <w:numFmt w:val="lowerLetter"/>
      <w:lvlText w:val="%1)"/>
      <w:lvlJc w:val="left"/>
      <w:pPr>
        <w:ind w:left="862" w:hanging="360"/>
      </w:pPr>
    </w:lvl>
    <w:lvl w:ilvl="1" w:tplc="10090019" w:tentative="1">
      <w:start w:val="1"/>
      <w:numFmt w:val="lowerLetter"/>
      <w:lvlText w:val="%2."/>
      <w:lvlJc w:val="left"/>
      <w:pPr>
        <w:ind w:left="1582" w:hanging="360"/>
      </w:pPr>
    </w:lvl>
    <w:lvl w:ilvl="2" w:tplc="1009001B" w:tentative="1">
      <w:start w:val="1"/>
      <w:numFmt w:val="lowerRoman"/>
      <w:lvlText w:val="%3."/>
      <w:lvlJc w:val="right"/>
      <w:pPr>
        <w:ind w:left="2302" w:hanging="180"/>
      </w:pPr>
    </w:lvl>
    <w:lvl w:ilvl="3" w:tplc="1009000F" w:tentative="1">
      <w:start w:val="1"/>
      <w:numFmt w:val="decimal"/>
      <w:lvlText w:val="%4."/>
      <w:lvlJc w:val="left"/>
      <w:pPr>
        <w:ind w:left="3022" w:hanging="360"/>
      </w:pPr>
    </w:lvl>
    <w:lvl w:ilvl="4" w:tplc="10090019" w:tentative="1">
      <w:start w:val="1"/>
      <w:numFmt w:val="lowerLetter"/>
      <w:lvlText w:val="%5."/>
      <w:lvlJc w:val="left"/>
      <w:pPr>
        <w:ind w:left="3742" w:hanging="360"/>
      </w:pPr>
    </w:lvl>
    <w:lvl w:ilvl="5" w:tplc="1009001B" w:tentative="1">
      <w:start w:val="1"/>
      <w:numFmt w:val="lowerRoman"/>
      <w:lvlText w:val="%6."/>
      <w:lvlJc w:val="right"/>
      <w:pPr>
        <w:ind w:left="4462" w:hanging="180"/>
      </w:pPr>
    </w:lvl>
    <w:lvl w:ilvl="6" w:tplc="1009000F" w:tentative="1">
      <w:start w:val="1"/>
      <w:numFmt w:val="decimal"/>
      <w:lvlText w:val="%7."/>
      <w:lvlJc w:val="left"/>
      <w:pPr>
        <w:ind w:left="5182" w:hanging="360"/>
      </w:pPr>
    </w:lvl>
    <w:lvl w:ilvl="7" w:tplc="10090019" w:tentative="1">
      <w:start w:val="1"/>
      <w:numFmt w:val="lowerLetter"/>
      <w:lvlText w:val="%8."/>
      <w:lvlJc w:val="left"/>
      <w:pPr>
        <w:ind w:left="5902" w:hanging="360"/>
      </w:pPr>
    </w:lvl>
    <w:lvl w:ilvl="8" w:tplc="1009001B" w:tentative="1">
      <w:start w:val="1"/>
      <w:numFmt w:val="lowerRoman"/>
      <w:lvlText w:val="%9."/>
      <w:lvlJc w:val="right"/>
      <w:pPr>
        <w:ind w:left="6622" w:hanging="180"/>
      </w:pPr>
    </w:lvl>
  </w:abstractNum>
  <w:abstractNum w:abstractNumId="33">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9C54F30"/>
    <w:multiLevelType w:val="hybridMultilevel"/>
    <w:tmpl w:val="4B405784"/>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4B024109"/>
    <w:multiLevelType w:val="hybridMultilevel"/>
    <w:tmpl w:val="E904F864"/>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6">
    <w:nsid w:val="506465B6"/>
    <w:multiLevelType w:val="hybridMultilevel"/>
    <w:tmpl w:val="74F8D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4B72BC1"/>
    <w:multiLevelType w:val="hybridMultilevel"/>
    <w:tmpl w:val="8834A0C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5850304F"/>
    <w:multiLevelType w:val="hybridMultilevel"/>
    <w:tmpl w:val="13D66A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5E9657EA"/>
    <w:multiLevelType w:val="hybridMultilevel"/>
    <w:tmpl w:val="402C6D0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nsid w:val="61DE5963"/>
    <w:multiLevelType w:val="hybridMultilevel"/>
    <w:tmpl w:val="FB6624A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nsid w:val="632554FF"/>
    <w:multiLevelType w:val="hybridMultilevel"/>
    <w:tmpl w:val="0546AE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nsid w:val="643347AF"/>
    <w:multiLevelType w:val="hybridMultilevel"/>
    <w:tmpl w:val="6CFECD6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6">
    <w:nsid w:val="67AB4D84"/>
    <w:multiLevelType w:val="multilevel"/>
    <w:tmpl w:val="495221B4"/>
    <w:lvl w:ilvl="0">
      <w:start w:val="1"/>
      <w:numFmt w:val="decimal"/>
      <w:pStyle w:val="Heading1"/>
      <w:lvlText w:val="%1."/>
      <w:lvlJc w:val="left"/>
      <w:pPr>
        <w:tabs>
          <w:tab w:val="num" w:pos="142"/>
        </w:tabs>
        <w:ind w:left="851"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nsid w:val="69E079CF"/>
    <w:multiLevelType w:val="hybridMultilevel"/>
    <w:tmpl w:val="CA2462F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nsid w:val="69F9531A"/>
    <w:multiLevelType w:val="hybridMultilevel"/>
    <w:tmpl w:val="B336CC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E051205"/>
    <w:multiLevelType w:val="hybridMultilevel"/>
    <w:tmpl w:val="FC1C77C4"/>
    <w:lvl w:ilvl="0" w:tplc="0C090001">
      <w:start w:val="1"/>
      <w:numFmt w:val="bullet"/>
      <w:lvlText w:val=""/>
      <w:lvlJc w:val="left"/>
      <w:pPr>
        <w:ind w:left="1074" w:hanging="360"/>
      </w:pPr>
      <w:rPr>
        <w:rFonts w:ascii="Symbol" w:hAnsi="Symbol" w:hint="default"/>
      </w:rPr>
    </w:lvl>
    <w:lvl w:ilvl="1" w:tplc="0C090003" w:tentative="1">
      <w:start w:val="1"/>
      <w:numFmt w:val="bullet"/>
      <w:lvlText w:val="o"/>
      <w:lvlJc w:val="left"/>
      <w:pPr>
        <w:ind w:left="1794" w:hanging="360"/>
      </w:pPr>
      <w:rPr>
        <w:rFonts w:ascii="Courier New" w:hAnsi="Courier New" w:cs="Courier New" w:hint="default"/>
      </w:rPr>
    </w:lvl>
    <w:lvl w:ilvl="2" w:tplc="0C090005" w:tentative="1">
      <w:start w:val="1"/>
      <w:numFmt w:val="bullet"/>
      <w:lvlText w:val=""/>
      <w:lvlJc w:val="left"/>
      <w:pPr>
        <w:ind w:left="2514" w:hanging="360"/>
      </w:pPr>
      <w:rPr>
        <w:rFonts w:ascii="Wingdings" w:hAnsi="Wingdings" w:hint="default"/>
      </w:rPr>
    </w:lvl>
    <w:lvl w:ilvl="3" w:tplc="0C090001" w:tentative="1">
      <w:start w:val="1"/>
      <w:numFmt w:val="bullet"/>
      <w:lvlText w:val=""/>
      <w:lvlJc w:val="left"/>
      <w:pPr>
        <w:ind w:left="3234" w:hanging="360"/>
      </w:pPr>
      <w:rPr>
        <w:rFonts w:ascii="Symbol" w:hAnsi="Symbol" w:hint="default"/>
      </w:rPr>
    </w:lvl>
    <w:lvl w:ilvl="4" w:tplc="0C090003" w:tentative="1">
      <w:start w:val="1"/>
      <w:numFmt w:val="bullet"/>
      <w:lvlText w:val="o"/>
      <w:lvlJc w:val="left"/>
      <w:pPr>
        <w:ind w:left="3954" w:hanging="360"/>
      </w:pPr>
      <w:rPr>
        <w:rFonts w:ascii="Courier New" w:hAnsi="Courier New" w:cs="Courier New" w:hint="default"/>
      </w:rPr>
    </w:lvl>
    <w:lvl w:ilvl="5" w:tplc="0C090005" w:tentative="1">
      <w:start w:val="1"/>
      <w:numFmt w:val="bullet"/>
      <w:lvlText w:val=""/>
      <w:lvlJc w:val="left"/>
      <w:pPr>
        <w:ind w:left="4674" w:hanging="360"/>
      </w:pPr>
      <w:rPr>
        <w:rFonts w:ascii="Wingdings" w:hAnsi="Wingdings" w:hint="default"/>
      </w:rPr>
    </w:lvl>
    <w:lvl w:ilvl="6" w:tplc="0C090001" w:tentative="1">
      <w:start w:val="1"/>
      <w:numFmt w:val="bullet"/>
      <w:lvlText w:val=""/>
      <w:lvlJc w:val="left"/>
      <w:pPr>
        <w:ind w:left="5394" w:hanging="360"/>
      </w:pPr>
      <w:rPr>
        <w:rFonts w:ascii="Symbol" w:hAnsi="Symbol" w:hint="default"/>
      </w:rPr>
    </w:lvl>
    <w:lvl w:ilvl="7" w:tplc="0C090003" w:tentative="1">
      <w:start w:val="1"/>
      <w:numFmt w:val="bullet"/>
      <w:lvlText w:val="o"/>
      <w:lvlJc w:val="left"/>
      <w:pPr>
        <w:ind w:left="6114" w:hanging="360"/>
      </w:pPr>
      <w:rPr>
        <w:rFonts w:ascii="Courier New" w:hAnsi="Courier New" w:cs="Courier New" w:hint="default"/>
      </w:rPr>
    </w:lvl>
    <w:lvl w:ilvl="8" w:tplc="0C090005" w:tentative="1">
      <w:start w:val="1"/>
      <w:numFmt w:val="bullet"/>
      <w:lvlText w:val=""/>
      <w:lvlJc w:val="left"/>
      <w:pPr>
        <w:ind w:left="6834" w:hanging="360"/>
      </w:pPr>
      <w:rPr>
        <w:rFonts w:ascii="Wingdings" w:hAnsi="Wingdings" w:hint="default"/>
      </w:rPr>
    </w:lvl>
  </w:abstractNum>
  <w:abstractNum w:abstractNumId="50">
    <w:nsid w:val="714C4865"/>
    <w:multiLevelType w:val="hybridMultilevel"/>
    <w:tmpl w:val="FF449D54"/>
    <w:lvl w:ilvl="0" w:tplc="08090001">
      <w:start w:val="1"/>
      <w:numFmt w:val="bullet"/>
      <w:lvlText w:val=""/>
      <w:lvlJc w:val="left"/>
      <w:pPr>
        <w:ind w:left="536" w:hanging="360"/>
      </w:pPr>
      <w:rPr>
        <w:rFonts w:ascii="Symbol" w:hAnsi="Symbol" w:hint="default"/>
      </w:rPr>
    </w:lvl>
    <w:lvl w:ilvl="1" w:tplc="08090003" w:tentative="1">
      <w:start w:val="1"/>
      <w:numFmt w:val="bullet"/>
      <w:lvlText w:val="o"/>
      <w:lvlJc w:val="left"/>
      <w:pPr>
        <w:ind w:left="1256" w:hanging="360"/>
      </w:pPr>
      <w:rPr>
        <w:rFonts w:ascii="Courier New" w:hAnsi="Courier New" w:cs="Courier New" w:hint="default"/>
      </w:rPr>
    </w:lvl>
    <w:lvl w:ilvl="2" w:tplc="08090005" w:tentative="1">
      <w:start w:val="1"/>
      <w:numFmt w:val="bullet"/>
      <w:lvlText w:val=""/>
      <w:lvlJc w:val="left"/>
      <w:pPr>
        <w:ind w:left="1976" w:hanging="360"/>
      </w:pPr>
      <w:rPr>
        <w:rFonts w:ascii="Wingdings" w:hAnsi="Wingdings" w:hint="default"/>
      </w:rPr>
    </w:lvl>
    <w:lvl w:ilvl="3" w:tplc="08090001" w:tentative="1">
      <w:start w:val="1"/>
      <w:numFmt w:val="bullet"/>
      <w:lvlText w:val=""/>
      <w:lvlJc w:val="left"/>
      <w:pPr>
        <w:ind w:left="2696" w:hanging="360"/>
      </w:pPr>
      <w:rPr>
        <w:rFonts w:ascii="Symbol" w:hAnsi="Symbol" w:hint="default"/>
      </w:rPr>
    </w:lvl>
    <w:lvl w:ilvl="4" w:tplc="08090003" w:tentative="1">
      <w:start w:val="1"/>
      <w:numFmt w:val="bullet"/>
      <w:lvlText w:val="o"/>
      <w:lvlJc w:val="left"/>
      <w:pPr>
        <w:ind w:left="3416" w:hanging="360"/>
      </w:pPr>
      <w:rPr>
        <w:rFonts w:ascii="Courier New" w:hAnsi="Courier New" w:cs="Courier New" w:hint="default"/>
      </w:rPr>
    </w:lvl>
    <w:lvl w:ilvl="5" w:tplc="08090005" w:tentative="1">
      <w:start w:val="1"/>
      <w:numFmt w:val="bullet"/>
      <w:lvlText w:val=""/>
      <w:lvlJc w:val="left"/>
      <w:pPr>
        <w:ind w:left="4136" w:hanging="360"/>
      </w:pPr>
      <w:rPr>
        <w:rFonts w:ascii="Wingdings" w:hAnsi="Wingdings" w:hint="default"/>
      </w:rPr>
    </w:lvl>
    <w:lvl w:ilvl="6" w:tplc="08090001" w:tentative="1">
      <w:start w:val="1"/>
      <w:numFmt w:val="bullet"/>
      <w:lvlText w:val=""/>
      <w:lvlJc w:val="left"/>
      <w:pPr>
        <w:ind w:left="4856" w:hanging="360"/>
      </w:pPr>
      <w:rPr>
        <w:rFonts w:ascii="Symbol" w:hAnsi="Symbol" w:hint="default"/>
      </w:rPr>
    </w:lvl>
    <w:lvl w:ilvl="7" w:tplc="08090003" w:tentative="1">
      <w:start w:val="1"/>
      <w:numFmt w:val="bullet"/>
      <w:lvlText w:val="o"/>
      <w:lvlJc w:val="left"/>
      <w:pPr>
        <w:ind w:left="5576" w:hanging="360"/>
      </w:pPr>
      <w:rPr>
        <w:rFonts w:ascii="Courier New" w:hAnsi="Courier New" w:cs="Courier New" w:hint="default"/>
      </w:rPr>
    </w:lvl>
    <w:lvl w:ilvl="8" w:tplc="08090005" w:tentative="1">
      <w:start w:val="1"/>
      <w:numFmt w:val="bullet"/>
      <w:lvlText w:val=""/>
      <w:lvlJc w:val="left"/>
      <w:pPr>
        <w:ind w:left="6296" w:hanging="360"/>
      </w:pPr>
      <w:rPr>
        <w:rFonts w:ascii="Wingdings" w:hAnsi="Wingdings" w:hint="default"/>
      </w:rPr>
    </w:lvl>
  </w:abstractNum>
  <w:abstractNum w:abstractNumId="5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nsid w:val="7C3C598A"/>
    <w:multiLevelType w:val="hybridMultilevel"/>
    <w:tmpl w:val="9A2C2D8A"/>
    <w:lvl w:ilvl="0" w:tplc="0C090001">
      <w:start w:val="1"/>
      <w:numFmt w:val="bullet"/>
      <w:lvlText w:val=""/>
      <w:lvlJc w:val="left"/>
      <w:pPr>
        <w:ind w:left="1050" w:hanging="69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7E961DF7"/>
    <w:multiLevelType w:val="hybridMultilevel"/>
    <w:tmpl w:val="9C6EC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3"/>
  </w:num>
  <w:num w:numId="2">
    <w:abstractNumId w:val="54"/>
  </w:num>
  <w:num w:numId="3">
    <w:abstractNumId w:val="10"/>
  </w:num>
  <w:num w:numId="4">
    <w:abstractNumId w:val="27"/>
  </w:num>
  <w:num w:numId="5">
    <w:abstractNumId w:val="21"/>
  </w:num>
  <w:num w:numId="6">
    <w:abstractNumId w:val="11"/>
  </w:num>
  <w:num w:numId="7">
    <w:abstractNumId w:val="18"/>
  </w:num>
  <w:num w:numId="8">
    <w:abstractNumId w:val="30"/>
  </w:num>
  <w:num w:numId="9">
    <w:abstractNumId w:val="9"/>
  </w:num>
  <w:num w:numId="10">
    <w:abstractNumId w:val="17"/>
  </w:num>
  <w:num w:numId="11">
    <w:abstractNumId w:val="22"/>
  </w:num>
  <w:num w:numId="12">
    <w:abstractNumId w:val="4"/>
  </w:num>
  <w:num w:numId="13">
    <w:abstractNumId w:val="31"/>
  </w:num>
  <w:num w:numId="14">
    <w:abstractNumId w:val="0"/>
  </w:num>
  <w:num w:numId="15">
    <w:abstractNumId w:val="46"/>
  </w:num>
  <w:num w:numId="16">
    <w:abstractNumId w:val="51"/>
  </w:num>
  <w:num w:numId="17">
    <w:abstractNumId w:val="15"/>
  </w:num>
  <w:num w:numId="18">
    <w:abstractNumId w:val="14"/>
  </w:num>
  <w:num w:numId="19">
    <w:abstractNumId w:val="52"/>
  </w:num>
  <w:num w:numId="20">
    <w:abstractNumId w:val="29"/>
  </w:num>
  <w:num w:numId="21">
    <w:abstractNumId w:val="2"/>
  </w:num>
  <w:num w:numId="22">
    <w:abstractNumId w:val="13"/>
  </w:num>
  <w:num w:numId="23">
    <w:abstractNumId w:val="39"/>
  </w:num>
  <w:num w:numId="24">
    <w:abstractNumId w:val="12"/>
  </w:num>
  <w:num w:numId="25">
    <w:abstractNumId w:val="53"/>
  </w:num>
  <w:num w:numId="26">
    <w:abstractNumId w:val="1"/>
  </w:num>
  <w:num w:numId="27">
    <w:abstractNumId w:val="26"/>
  </w:num>
  <w:num w:numId="28">
    <w:abstractNumId w:val="19"/>
  </w:num>
  <w:num w:numId="29">
    <w:abstractNumId w:val="38"/>
  </w:num>
  <w:num w:numId="30">
    <w:abstractNumId w:val="41"/>
  </w:num>
  <w:num w:numId="31">
    <w:abstractNumId w:val="5"/>
  </w:num>
  <w:num w:numId="32">
    <w:abstractNumId w:val="44"/>
  </w:num>
  <w:num w:numId="33">
    <w:abstractNumId w:val="23"/>
  </w:num>
  <w:num w:numId="34">
    <w:abstractNumId w:val="32"/>
  </w:num>
  <w:num w:numId="35">
    <w:abstractNumId w:val="34"/>
  </w:num>
  <w:num w:numId="36">
    <w:abstractNumId w:val="42"/>
  </w:num>
  <w:num w:numId="37">
    <w:abstractNumId w:val="20"/>
  </w:num>
  <w:num w:numId="38">
    <w:abstractNumId w:val="28"/>
  </w:num>
  <w:num w:numId="39">
    <w:abstractNumId w:val="7"/>
  </w:num>
  <w:num w:numId="40">
    <w:abstractNumId w:val="43"/>
  </w:num>
  <w:num w:numId="41">
    <w:abstractNumId w:val="24"/>
  </w:num>
  <w:num w:numId="42">
    <w:abstractNumId w:val="8"/>
  </w:num>
  <w:num w:numId="43">
    <w:abstractNumId w:val="3"/>
  </w:num>
  <w:num w:numId="44">
    <w:abstractNumId w:val="37"/>
  </w:num>
  <w:num w:numId="45">
    <w:abstractNumId w:val="55"/>
  </w:num>
  <w:num w:numId="46">
    <w:abstractNumId w:val="56"/>
  </w:num>
  <w:num w:numId="47">
    <w:abstractNumId w:val="40"/>
  </w:num>
  <w:num w:numId="48">
    <w:abstractNumId w:val="16"/>
  </w:num>
  <w:num w:numId="49">
    <w:abstractNumId w:val="35"/>
  </w:num>
  <w:num w:numId="50">
    <w:abstractNumId w:val="49"/>
  </w:num>
  <w:num w:numId="51">
    <w:abstractNumId w:val="47"/>
  </w:num>
  <w:num w:numId="52">
    <w:abstractNumId w:val="48"/>
  </w:num>
  <w:num w:numId="53">
    <w:abstractNumId w:val="45"/>
  </w:num>
  <w:num w:numId="54">
    <w:abstractNumId w:val="6"/>
  </w:num>
  <w:num w:numId="55">
    <w:abstractNumId w:val="36"/>
  </w:num>
  <w:num w:numId="56">
    <w:abstractNumId w:val="25"/>
  </w:num>
  <w:num w:numId="57">
    <w:abstractNumId w:val="50"/>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lja Sari">
    <w15:presenceInfo w15:providerId="None" w15:userId="Talja Sa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fr-CA" w:vendorID="64" w:dllVersion="131078" w:nlCheck="1" w:checkStyle="0"/>
  <w:activeWritingStyle w:appName="MSWord" w:lang="en-CA" w:vendorID="64" w:dllVersion="131078" w:nlCheck="1" w:checkStyle="0"/>
  <w:activeWritingStyle w:appName="MSWord" w:lang="en-AU" w:vendorID="64" w:dllVersion="131078" w:nlCheck="1" w:checkStyle="1"/>
  <w:activeWritingStyle w:appName="MSWord" w:lang="fi-FI" w:vendorID="64" w:dllVersion="131078" w:nlCheck="1" w:checkStyle="0"/>
  <w:activeWritingStyle w:appName="MSWord" w:lang="en-GB" w:vendorID="2" w:dllVersion="6" w:checkStyle="0"/>
  <w:activeWritingStyle w:appName="MSWord" w:lang="da-DK" w:vendorID="22" w:dllVersion="513"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069B6"/>
    <w:rsid w:val="000001A1"/>
    <w:rsid w:val="0001616D"/>
    <w:rsid w:val="00016839"/>
    <w:rsid w:val="000174F9"/>
    <w:rsid w:val="000249C2"/>
    <w:rsid w:val="000258F6"/>
    <w:rsid w:val="000379A7"/>
    <w:rsid w:val="00040EB8"/>
    <w:rsid w:val="000439A4"/>
    <w:rsid w:val="0005449E"/>
    <w:rsid w:val="00057B6D"/>
    <w:rsid w:val="00061A7B"/>
    <w:rsid w:val="0008654C"/>
    <w:rsid w:val="000904ED"/>
    <w:rsid w:val="00090560"/>
    <w:rsid w:val="00091545"/>
    <w:rsid w:val="000A27A8"/>
    <w:rsid w:val="000A295C"/>
    <w:rsid w:val="000B2356"/>
    <w:rsid w:val="000C711B"/>
    <w:rsid w:val="000D2431"/>
    <w:rsid w:val="000D5C60"/>
    <w:rsid w:val="000E3954"/>
    <w:rsid w:val="000E3E52"/>
    <w:rsid w:val="000E6486"/>
    <w:rsid w:val="000F0F9F"/>
    <w:rsid w:val="000F3F43"/>
    <w:rsid w:val="000F58ED"/>
    <w:rsid w:val="000F6235"/>
    <w:rsid w:val="00113D5B"/>
    <w:rsid w:val="00113F8F"/>
    <w:rsid w:val="00122EBD"/>
    <w:rsid w:val="001349DB"/>
    <w:rsid w:val="00135AEB"/>
    <w:rsid w:val="00136E58"/>
    <w:rsid w:val="00151A8B"/>
    <w:rsid w:val="001547F9"/>
    <w:rsid w:val="001607D8"/>
    <w:rsid w:val="00160ECB"/>
    <w:rsid w:val="00161325"/>
    <w:rsid w:val="00164FCF"/>
    <w:rsid w:val="00184427"/>
    <w:rsid w:val="00184C2E"/>
    <w:rsid w:val="001875B1"/>
    <w:rsid w:val="001B2A35"/>
    <w:rsid w:val="001B339A"/>
    <w:rsid w:val="001B38C1"/>
    <w:rsid w:val="001B67AA"/>
    <w:rsid w:val="001C650B"/>
    <w:rsid w:val="001C72B5"/>
    <w:rsid w:val="001D2E7A"/>
    <w:rsid w:val="001D33DE"/>
    <w:rsid w:val="001D3992"/>
    <w:rsid w:val="001D4A3E"/>
    <w:rsid w:val="001E416D"/>
    <w:rsid w:val="001F4EF8"/>
    <w:rsid w:val="001F5AB1"/>
    <w:rsid w:val="00201337"/>
    <w:rsid w:val="002022EA"/>
    <w:rsid w:val="002044E9"/>
    <w:rsid w:val="00205B17"/>
    <w:rsid w:val="00205D9B"/>
    <w:rsid w:val="002152D3"/>
    <w:rsid w:val="002204DA"/>
    <w:rsid w:val="00222D4C"/>
    <w:rsid w:val="0022371A"/>
    <w:rsid w:val="00235519"/>
    <w:rsid w:val="00237785"/>
    <w:rsid w:val="00251FB9"/>
    <w:rsid w:val="002520AD"/>
    <w:rsid w:val="0025660A"/>
    <w:rsid w:val="00257DF8"/>
    <w:rsid w:val="00257E4A"/>
    <w:rsid w:val="0026038D"/>
    <w:rsid w:val="0026081B"/>
    <w:rsid w:val="002622EF"/>
    <w:rsid w:val="0027175D"/>
    <w:rsid w:val="0028314D"/>
    <w:rsid w:val="0029793F"/>
    <w:rsid w:val="002A1C42"/>
    <w:rsid w:val="002A617C"/>
    <w:rsid w:val="002A71CF"/>
    <w:rsid w:val="002B3E9D"/>
    <w:rsid w:val="002C77F4"/>
    <w:rsid w:val="002D0869"/>
    <w:rsid w:val="002D78FE"/>
    <w:rsid w:val="002E4993"/>
    <w:rsid w:val="002E5BAC"/>
    <w:rsid w:val="002E7635"/>
    <w:rsid w:val="002F265A"/>
    <w:rsid w:val="002F7E61"/>
    <w:rsid w:val="0030413F"/>
    <w:rsid w:val="00305EFE"/>
    <w:rsid w:val="00313B4B"/>
    <w:rsid w:val="00313D85"/>
    <w:rsid w:val="00315CE3"/>
    <w:rsid w:val="0031629B"/>
    <w:rsid w:val="003251FE"/>
    <w:rsid w:val="003274DB"/>
    <w:rsid w:val="00327FBF"/>
    <w:rsid w:val="00332A7B"/>
    <w:rsid w:val="003343E0"/>
    <w:rsid w:val="00335E40"/>
    <w:rsid w:val="00336F65"/>
    <w:rsid w:val="00344408"/>
    <w:rsid w:val="00345E37"/>
    <w:rsid w:val="00347F3E"/>
    <w:rsid w:val="003621C3"/>
    <w:rsid w:val="0036382D"/>
    <w:rsid w:val="00380350"/>
    <w:rsid w:val="00380B4E"/>
    <w:rsid w:val="003816E4"/>
    <w:rsid w:val="0039131E"/>
    <w:rsid w:val="0039532B"/>
    <w:rsid w:val="003A04A6"/>
    <w:rsid w:val="003A2319"/>
    <w:rsid w:val="003A7759"/>
    <w:rsid w:val="003A7F6E"/>
    <w:rsid w:val="003B03EA"/>
    <w:rsid w:val="003C7C34"/>
    <w:rsid w:val="003D0F37"/>
    <w:rsid w:val="003D5150"/>
    <w:rsid w:val="003F1901"/>
    <w:rsid w:val="003F1C3A"/>
    <w:rsid w:val="00404CA1"/>
    <w:rsid w:val="0041086B"/>
    <w:rsid w:val="00411C7E"/>
    <w:rsid w:val="00414698"/>
    <w:rsid w:val="0042565E"/>
    <w:rsid w:val="00432C05"/>
    <w:rsid w:val="00434DBC"/>
    <w:rsid w:val="00440379"/>
    <w:rsid w:val="00441393"/>
    <w:rsid w:val="00444209"/>
    <w:rsid w:val="00447CF0"/>
    <w:rsid w:val="00456234"/>
    <w:rsid w:val="00456F10"/>
    <w:rsid w:val="00457DF9"/>
    <w:rsid w:val="00474746"/>
    <w:rsid w:val="00475D5E"/>
    <w:rsid w:val="00475F81"/>
    <w:rsid w:val="00476942"/>
    <w:rsid w:val="00477D62"/>
    <w:rsid w:val="00485ADB"/>
    <w:rsid w:val="004871A2"/>
    <w:rsid w:val="00492A8D"/>
    <w:rsid w:val="004944C8"/>
    <w:rsid w:val="004A0EBF"/>
    <w:rsid w:val="004A4EC4"/>
    <w:rsid w:val="004C0E4B"/>
    <w:rsid w:val="004E0BBB"/>
    <w:rsid w:val="004E1D57"/>
    <w:rsid w:val="004E2F16"/>
    <w:rsid w:val="004F5930"/>
    <w:rsid w:val="004F6196"/>
    <w:rsid w:val="00503044"/>
    <w:rsid w:val="00523666"/>
    <w:rsid w:val="00525922"/>
    <w:rsid w:val="00526234"/>
    <w:rsid w:val="00534F34"/>
    <w:rsid w:val="00535A31"/>
    <w:rsid w:val="0053692E"/>
    <w:rsid w:val="005378A6"/>
    <w:rsid w:val="00547837"/>
    <w:rsid w:val="00550BEF"/>
    <w:rsid w:val="00557434"/>
    <w:rsid w:val="00574E6F"/>
    <w:rsid w:val="005805D2"/>
    <w:rsid w:val="00584C57"/>
    <w:rsid w:val="00595415"/>
    <w:rsid w:val="00596515"/>
    <w:rsid w:val="00597652"/>
    <w:rsid w:val="005A0703"/>
    <w:rsid w:val="005A080B"/>
    <w:rsid w:val="005A1793"/>
    <w:rsid w:val="005B12A5"/>
    <w:rsid w:val="005B5651"/>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04F1D"/>
    <w:rsid w:val="006127AC"/>
    <w:rsid w:val="006218E8"/>
    <w:rsid w:val="006273D0"/>
    <w:rsid w:val="00634A78"/>
    <w:rsid w:val="00642025"/>
    <w:rsid w:val="00646E87"/>
    <w:rsid w:val="0065107F"/>
    <w:rsid w:val="00661445"/>
    <w:rsid w:val="00661946"/>
    <w:rsid w:val="00666061"/>
    <w:rsid w:val="00667424"/>
    <w:rsid w:val="00667792"/>
    <w:rsid w:val="00670105"/>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E7331"/>
    <w:rsid w:val="006F1C14"/>
    <w:rsid w:val="007017F1"/>
    <w:rsid w:val="00703A6A"/>
    <w:rsid w:val="00722236"/>
    <w:rsid w:val="00725CCA"/>
    <w:rsid w:val="0072737A"/>
    <w:rsid w:val="007311E7"/>
    <w:rsid w:val="00731DEE"/>
    <w:rsid w:val="00734BC6"/>
    <w:rsid w:val="007427B2"/>
    <w:rsid w:val="007541D3"/>
    <w:rsid w:val="007577D7"/>
    <w:rsid w:val="00767767"/>
    <w:rsid w:val="007715E8"/>
    <w:rsid w:val="007721E3"/>
    <w:rsid w:val="00776004"/>
    <w:rsid w:val="0078486B"/>
    <w:rsid w:val="00785A39"/>
    <w:rsid w:val="00787D8A"/>
    <w:rsid w:val="00790277"/>
    <w:rsid w:val="00790F64"/>
    <w:rsid w:val="00791EBC"/>
    <w:rsid w:val="00793577"/>
    <w:rsid w:val="00795637"/>
    <w:rsid w:val="00797EF8"/>
    <w:rsid w:val="007A446A"/>
    <w:rsid w:val="007A53A6"/>
    <w:rsid w:val="007A6159"/>
    <w:rsid w:val="007A6AA4"/>
    <w:rsid w:val="007B27E9"/>
    <w:rsid w:val="007B2C5B"/>
    <w:rsid w:val="007B2D11"/>
    <w:rsid w:val="007B3AF1"/>
    <w:rsid w:val="007B6700"/>
    <w:rsid w:val="007B6A93"/>
    <w:rsid w:val="007B7BEC"/>
    <w:rsid w:val="007D1805"/>
    <w:rsid w:val="007D2107"/>
    <w:rsid w:val="007D3A42"/>
    <w:rsid w:val="007D5895"/>
    <w:rsid w:val="007D5FA1"/>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078D"/>
    <w:rsid w:val="00895377"/>
    <w:rsid w:val="008972C3"/>
    <w:rsid w:val="008A06A7"/>
    <w:rsid w:val="008A28D9"/>
    <w:rsid w:val="008A30BA"/>
    <w:rsid w:val="008A35A9"/>
    <w:rsid w:val="008C33B5"/>
    <w:rsid w:val="008C3A72"/>
    <w:rsid w:val="008C6969"/>
    <w:rsid w:val="008D29F3"/>
    <w:rsid w:val="008E1F69"/>
    <w:rsid w:val="008E76B1"/>
    <w:rsid w:val="008F38BB"/>
    <w:rsid w:val="008F57D8"/>
    <w:rsid w:val="00902834"/>
    <w:rsid w:val="00914330"/>
    <w:rsid w:val="00914E26"/>
    <w:rsid w:val="0091590F"/>
    <w:rsid w:val="00923B4D"/>
    <w:rsid w:val="0092540C"/>
    <w:rsid w:val="00925E0F"/>
    <w:rsid w:val="00931A57"/>
    <w:rsid w:val="0093492E"/>
    <w:rsid w:val="00937E77"/>
    <w:rsid w:val="009414E6"/>
    <w:rsid w:val="009428D8"/>
    <w:rsid w:val="0095450F"/>
    <w:rsid w:val="009554A8"/>
    <w:rsid w:val="00956901"/>
    <w:rsid w:val="00962EC1"/>
    <w:rsid w:val="00971591"/>
    <w:rsid w:val="00974564"/>
    <w:rsid w:val="00974E99"/>
    <w:rsid w:val="009764FA"/>
    <w:rsid w:val="00980192"/>
    <w:rsid w:val="009822EC"/>
    <w:rsid w:val="00982A22"/>
    <w:rsid w:val="009867AC"/>
    <w:rsid w:val="0099438A"/>
    <w:rsid w:val="00994D97"/>
    <w:rsid w:val="009A07B7"/>
    <w:rsid w:val="009B1545"/>
    <w:rsid w:val="009B5023"/>
    <w:rsid w:val="009B543F"/>
    <w:rsid w:val="009B785E"/>
    <w:rsid w:val="009B7F5D"/>
    <w:rsid w:val="009C26F8"/>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557E"/>
    <w:rsid w:val="00A56184"/>
    <w:rsid w:val="00A67954"/>
    <w:rsid w:val="00A72ED7"/>
    <w:rsid w:val="00A748A1"/>
    <w:rsid w:val="00A8083F"/>
    <w:rsid w:val="00A90D86"/>
    <w:rsid w:val="00A91DBA"/>
    <w:rsid w:val="00A97900"/>
    <w:rsid w:val="00AA1D7A"/>
    <w:rsid w:val="00AA24C0"/>
    <w:rsid w:val="00AA3E01"/>
    <w:rsid w:val="00AB0BFA"/>
    <w:rsid w:val="00AB76B7"/>
    <w:rsid w:val="00AC33A2"/>
    <w:rsid w:val="00AD38F7"/>
    <w:rsid w:val="00AD71A7"/>
    <w:rsid w:val="00AE544E"/>
    <w:rsid w:val="00AE65F1"/>
    <w:rsid w:val="00AE6BB4"/>
    <w:rsid w:val="00AE74AD"/>
    <w:rsid w:val="00AF159C"/>
    <w:rsid w:val="00B01873"/>
    <w:rsid w:val="00B03DCC"/>
    <w:rsid w:val="00B074AB"/>
    <w:rsid w:val="00B07717"/>
    <w:rsid w:val="00B17253"/>
    <w:rsid w:val="00B17D23"/>
    <w:rsid w:val="00B2583D"/>
    <w:rsid w:val="00B31A41"/>
    <w:rsid w:val="00B3287F"/>
    <w:rsid w:val="00B32DD9"/>
    <w:rsid w:val="00B40199"/>
    <w:rsid w:val="00B502FF"/>
    <w:rsid w:val="00B51F7A"/>
    <w:rsid w:val="00B528D3"/>
    <w:rsid w:val="00B5518D"/>
    <w:rsid w:val="00B643DF"/>
    <w:rsid w:val="00B65300"/>
    <w:rsid w:val="00B67422"/>
    <w:rsid w:val="00B70BD4"/>
    <w:rsid w:val="00B712CA"/>
    <w:rsid w:val="00B73463"/>
    <w:rsid w:val="00B90123"/>
    <w:rsid w:val="00B9016D"/>
    <w:rsid w:val="00B91CF9"/>
    <w:rsid w:val="00BA0F98"/>
    <w:rsid w:val="00BA1517"/>
    <w:rsid w:val="00BA2EEA"/>
    <w:rsid w:val="00BA4E39"/>
    <w:rsid w:val="00BA5754"/>
    <w:rsid w:val="00BA67FD"/>
    <w:rsid w:val="00BA7A0D"/>
    <w:rsid w:val="00BA7C48"/>
    <w:rsid w:val="00BC251F"/>
    <w:rsid w:val="00BC27F6"/>
    <w:rsid w:val="00BC39F4"/>
    <w:rsid w:val="00BD1587"/>
    <w:rsid w:val="00BD6A20"/>
    <w:rsid w:val="00BD7EE1"/>
    <w:rsid w:val="00BE5568"/>
    <w:rsid w:val="00BE5764"/>
    <w:rsid w:val="00BE7295"/>
    <w:rsid w:val="00BF1358"/>
    <w:rsid w:val="00C0106D"/>
    <w:rsid w:val="00C133BE"/>
    <w:rsid w:val="00C222B4"/>
    <w:rsid w:val="00C262E4"/>
    <w:rsid w:val="00C33E20"/>
    <w:rsid w:val="00C3407F"/>
    <w:rsid w:val="00C35CF6"/>
    <w:rsid w:val="00C35E86"/>
    <w:rsid w:val="00C3725B"/>
    <w:rsid w:val="00C43E3C"/>
    <w:rsid w:val="00C522BE"/>
    <w:rsid w:val="00C52AF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37B1"/>
    <w:rsid w:val="00CB7460"/>
    <w:rsid w:val="00CC35EF"/>
    <w:rsid w:val="00CC5048"/>
    <w:rsid w:val="00CC6246"/>
    <w:rsid w:val="00CC7E18"/>
    <w:rsid w:val="00CD5E51"/>
    <w:rsid w:val="00CD7431"/>
    <w:rsid w:val="00CE1457"/>
    <w:rsid w:val="00CE5E46"/>
    <w:rsid w:val="00CF49CC"/>
    <w:rsid w:val="00D02D1F"/>
    <w:rsid w:val="00D04F0B"/>
    <w:rsid w:val="00D1463A"/>
    <w:rsid w:val="00D24632"/>
    <w:rsid w:val="00D252C9"/>
    <w:rsid w:val="00D32CEF"/>
    <w:rsid w:val="00D32DDF"/>
    <w:rsid w:val="00D3700C"/>
    <w:rsid w:val="00D43052"/>
    <w:rsid w:val="00D638E0"/>
    <w:rsid w:val="00D653B1"/>
    <w:rsid w:val="00D74AE1"/>
    <w:rsid w:val="00D75D42"/>
    <w:rsid w:val="00D80B20"/>
    <w:rsid w:val="00D865A8"/>
    <w:rsid w:val="00D9012A"/>
    <w:rsid w:val="00D92C2D"/>
    <w:rsid w:val="00D930BE"/>
    <w:rsid w:val="00D9361E"/>
    <w:rsid w:val="00D94F38"/>
    <w:rsid w:val="00DA01D3"/>
    <w:rsid w:val="00DA17CD"/>
    <w:rsid w:val="00DA271C"/>
    <w:rsid w:val="00DB25B3"/>
    <w:rsid w:val="00DD60F2"/>
    <w:rsid w:val="00DE0893"/>
    <w:rsid w:val="00DE2814"/>
    <w:rsid w:val="00DE6796"/>
    <w:rsid w:val="00DF41B2"/>
    <w:rsid w:val="00E01166"/>
    <w:rsid w:val="00E01272"/>
    <w:rsid w:val="00E03067"/>
    <w:rsid w:val="00E03846"/>
    <w:rsid w:val="00E069B6"/>
    <w:rsid w:val="00E16EB4"/>
    <w:rsid w:val="00E20A7D"/>
    <w:rsid w:val="00E21A27"/>
    <w:rsid w:val="00E27A2F"/>
    <w:rsid w:val="00E419E5"/>
    <w:rsid w:val="00E42A94"/>
    <w:rsid w:val="00E458BF"/>
    <w:rsid w:val="00E54BFB"/>
    <w:rsid w:val="00E54CD7"/>
    <w:rsid w:val="00E706E7"/>
    <w:rsid w:val="00E809FC"/>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3353"/>
    <w:rsid w:val="00ED4450"/>
    <w:rsid w:val="00EE4013"/>
    <w:rsid w:val="00EE54CB"/>
    <w:rsid w:val="00EE6424"/>
    <w:rsid w:val="00EE7E2B"/>
    <w:rsid w:val="00EF1C54"/>
    <w:rsid w:val="00EF404B"/>
    <w:rsid w:val="00F00376"/>
    <w:rsid w:val="00F01F0C"/>
    <w:rsid w:val="00F02A5A"/>
    <w:rsid w:val="00F10A62"/>
    <w:rsid w:val="00F11368"/>
    <w:rsid w:val="00F11764"/>
    <w:rsid w:val="00F13A10"/>
    <w:rsid w:val="00F157E2"/>
    <w:rsid w:val="00F256F2"/>
    <w:rsid w:val="00F259E2"/>
    <w:rsid w:val="00F367C9"/>
    <w:rsid w:val="00F41F0B"/>
    <w:rsid w:val="00F527AC"/>
    <w:rsid w:val="00F5503F"/>
    <w:rsid w:val="00F57FA5"/>
    <w:rsid w:val="00F61D83"/>
    <w:rsid w:val="00F65DD1"/>
    <w:rsid w:val="00F707B3"/>
    <w:rsid w:val="00F71135"/>
    <w:rsid w:val="00F74309"/>
    <w:rsid w:val="00F82C35"/>
    <w:rsid w:val="00F87A69"/>
    <w:rsid w:val="00F90461"/>
    <w:rsid w:val="00F9336C"/>
    <w:rsid w:val="00FA0EAF"/>
    <w:rsid w:val="00FA370D"/>
    <w:rsid w:val="00FA44D5"/>
    <w:rsid w:val="00FA4B60"/>
    <w:rsid w:val="00FA66F1"/>
    <w:rsid w:val="00FC06AF"/>
    <w:rsid w:val="00FC378B"/>
    <w:rsid w:val="00FC3977"/>
    <w:rsid w:val="00FD2566"/>
    <w:rsid w:val="00FD2F16"/>
    <w:rsid w:val="00FD6065"/>
    <w:rsid w:val="00FE1D34"/>
    <w:rsid w:val="00FE244F"/>
    <w:rsid w:val="00FE2A6F"/>
    <w:rsid w:val="00FE5C97"/>
    <w:rsid w:val="00FF28C7"/>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895377"/>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FF28C7"/>
    <w:pPr>
      <w:keepNext/>
      <w:keepLines/>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FF28C7"/>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FF28C7"/>
    <w:pPr>
      <w:tabs>
        <w:tab w:val="right" w:leader="dot" w:pos="9781"/>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F87A69"/>
    <w:pPr>
      <w:ind w:left="720"/>
      <w:contextualSpacing/>
    </w:pPr>
  </w:style>
  <w:style w:type="paragraph" w:customStyle="1" w:styleId="References">
    <w:name w:val="References"/>
    <w:basedOn w:val="Normal"/>
    <w:qFormat/>
    <w:rsid w:val="008A35A9"/>
    <w:pPr>
      <w:tabs>
        <w:tab w:val="left" w:pos="567"/>
      </w:tabs>
      <w:spacing w:after="120" w:line="240" w:lineRule="auto"/>
      <w:ind w:left="720" w:hanging="360"/>
    </w:pPr>
    <w:rPr>
      <w:rFonts w:ascii="Arial" w:eastAsia="PMingLiU" w:hAnsi="Arial" w:cs="Arial"/>
      <w:sz w:val="22"/>
      <w:szCs w:val="20"/>
      <w:lang w:eastAsia="en-GB"/>
    </w:rPr>
  </w:style>
  <w:style w:type="table" w:customStyle="1" w:styleId="TableGrid2">
    <w:name w:val="Table Grid2"/>
    <w:basedOn w:val="TableNormal"/>
    <w:next w:val="TableGrid"/>
    <w:uiPriority w:val="59"/>
    <w:rsid w:val="008A35A9"/>
    <w:pPr>
      <w:spacing w:after="0" w:line="240" w:lineRule="auto"/>
    </w:pPr>
    <w:rPr>
      <w:rFonts w:ascii="Arial" w:eastAsia="PMingLiU" w:hAnsi="Arial" w:cs="Arial"/>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9.xm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iala-aism.org/wiki/dictionary.Acronyms" TargetMode="External"/><Relationship Id="rId28" Type="http://schemas.openxmlformats.org/officeDocument/2006/relationships/header" Target="header13.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image" Target="media/image5.jpeg"/><Relationship Id="rId30" Type="http://schemas.openxmlformats.org/officeDocument/2006/relationships/footer" Target="footer6.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6AB48-E27A-4482-99C7-09A6712FB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5719</Words>
  <Characters>32601</Characters>
  <Application>Microsoft Office Word</Application>
  <DocSecurity>0</DocSecurity>
  <Lines>271</Lines>
  <Paragraphs>76</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38244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4</cp:revision>
  <dcterms:created xsi:type="dcterms:W3CDTF">2017-03-21T15:54:00Z</dcterms:created>
  <dcterms:modified xsi:type="dcterms:W3CDTF">2017-03-23T21:47:00Z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42817</vt:lpwstr>
  </property>
  <property fmtid="{D5CDD505-2E9C-101B-9397-08002B2CF9AE}" pid="3" name="SD_IntegrationInfoAdded">
    <vt:bool>true</vt:bool>
  </property>
</Properties>
</file>